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DCF46F" w14:textId="77777777" w:rsidR="00FE66C6" w:rsidRPr="00BC396C" w:rsidRDefault="00FE66C6">
      <w:pPr>
        <w:spacing w:line="360" w:lineRule="auto"/>
        <w:jc w:val="center"/>
        <w:rPr>
          <w:b/>
          <w:sz w:val="24"/>
          <w:szCs w:val="24"/>
        </w:rPr>
      </w:pPr>
    </w:p>
    <w:p w14:paraId="399A2B7A" w14:textId="77777777" w:rsidR="00FE66C6" w:rsidRPr="00BC396C" w:rsidRDefault="00FE66C6">
      <w:pPr>
        <w:spacing w:line="360" w:lineRule="auto"/>
        <w:jc w:val="center"/>
        <w:rPr>
          <w:b/>
          <w:sz w:val="24"/>
          <w:szCs w:val="24"/>
        </w:rPr>
      </w:pPr>
    </w:p>
    <w:p w14:paraId="6A82C98D" w14:textId="77777777" w:rsidR="00FE66C6" w:rsidRPr="00BC396C" w:rsidRDefault="00767873">
      <w:pPr>
        <w:spacing w:line="360" w:lineRule="auto"/>
        <w:jc w:val="center"/>
        <w:rPr>
          <w:b/>
          <w:sz w:val="24"/>
          <w:szCs w:val="24"/>
        </w:rPr>
      </w:pPr>
      <w:r w:rsidRPr="00BC396C">
        <w:rPr>
          <w:b/>
          <w:sz w:val="24"/>
          <w:szCs w:val="24"/>
        </w:rPr>
        <w:t>WZÓR FORMULARZA OFERTY</w:t>
      </w:r>
      <w:r w:rsidRPr="00BC396C">
        <w:rPr>
          <w:b/>
          <w:sz w:val="24"/>
          <w:szCs w:val="24"/>
          <w:u w:val="single"/>
        </w:rPr>
        <w:t xml:space="preserve"> </w:t>
      </w:r>
    </w:p>
    <w:p w14:paraId="367B0515" w14:textId="77777777" w:rsidR="00FE66C6" w:rsidRPr="00BC396C" w:rsidRDefault="00FE66C6">
      <w:pPr>
        <w:spacing w:line="360" w:lineRule="auto"/>
        <w:ind w:left="709" w:hanging="425"/>
        <w:jc w:val="center"/>
        <w:rPr>
          <w:b/>
          <w:sz w:val="24"/>
          <w:szCs w:val="24"/>
        </w:rPr>
      </w:pPr>
    </w:p>
    <w:p w14:paraId="287ECED2" w14:textId="77777777" w:rsidR="00FE66C6" w:rsidRPr="00BC396C" w:rsidRDefault="00FE66C6">
      <w:pPr>
        <w:spacing w:line="360" w:lineRule="auto"/>
        <w:ind w:left="709" w:hanging="425"/>
        <w:jc w:val="center"/>
        <w:rPr>
          <w:b/>
          <w:sz w:val="24"/>
          <w:szCs w:val="24"/>
        </w:rPr>
      </w:pPr>
    </w:p>
    <w:p w14:paraId="23D1201D" w14:textId="77777777" w:rsidR="00FE66C6" w:rsidRPr="00BC396C" w:rsidRDefault="0073250E">
      <w:pPr>
        <w:spacing w:line="360" w:lineRule="auto"/>
        <w:ind w:left="709" w:hanging="425"/>
        <w:jc w:val="both"/>
        <w:rPr>
          <w:sz w:val="24"/>
          <w:szCs w:val="24"/>
        </w:rPr>
      </w:pPr>
      <w:r w:rsidRPr="00BC396C">
        <w:rPr>
          <w:noProof/>
          <w:sz w:val="24"/>
          <w:szCs w:val="24"/>
        </w:rPr>
        <mc:AlternateContent>
          <mc:Choice Requires="wps">
            <w:drawing>
              <wp:anchor distT="0" distB="0" distL="114300" distR="114300" simplePos="0" relativeHeight="251657728" behindDoc="0" locked="0" layoutInCell="1" allowOverlap="1" wp14:anchorId="4B3C7854" wp14:editId="69E106DB">
                <wp:simplePos x="0" y="0"/>
                <wp:positionH relativeFrom="column">
                  <wp:posOffset>-48260</wp:posOffset>
                </wp:positionH>
                <wp:positionV relativeFrom="paragraph">
                  <wp:posOffset>30480</wp:posOffset>
                </wp:positionV>
                <wp:extent cx="2012315" cy="732155"/>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2315" cy="732155"/>
                        </a:xfrm>
                        <a:prstGeom prst="roundRect">
                          <a:avLst>
                            <a:gd name="adj" fmla="val 16667"/>
                          </a:avLst>
                        </a:prstGeom>
                        <a:noFill/>
                        <a:ln w="317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62E77FE" w14:textId="77777777" w:rsidR="00FE66C6" w:rsidRDefault="00FE66C6"/>
                          <w:p w14:paraId="2FBE0917" w14:textId="77777777" w:rsidR="00FE66C6" w:rsidRDefault="00FE66C6">
                            <w:pPr>
                              <w:rPr>
                                <w:sz w:val="12"/>
                              </w:rPr>
                            </w:pPr>
                          </w:p>
                          <w:p w14:paraId="286F8B94" w14:textId="77777777" w:rsidR="00FE66C6" w:rsidRDefault="00FE66C6">
                            <w:pPr>
                              <w:rPr>
                                <w:sz w:val="12"/>
                              </w:rPr>
                            </w:pPr>
                          </w:p>
                          <w:p w14:paraId="5A4A6689" w14:textId="77777777" w:rsidR="00FE66C6" w:rsidRDefault="00FE66C6">
                            <w:pPr>
                              <w:rPr>
                                <w:sz w:val="12"/>
                              </w:rPr>
                            </w:pPr>
                          </w:p>
                          <w:p w14:paraId="734C7154" w14:textId="77777777" w:rsidR="00FE66C6" w:rsidRDefault="00FE66C6">
                            <w:pPr>
                              <w:rPr>
                                <w:sz w:val="12"/>
                              </w:rPr>
                            </w:pPr>
                          </w:p>
                          <w:p w14:paraId="56A4A25E" w14:textId="77777777" w:rsidR="00FE66C6" w:rsidRDefault="00767873">
                            <w:pPr>
                              <w:jc w:val="center"/>
                              <w:rPr>
                                <w:rFonts w:ascii="Tahoma" w:hAnsi="Tahoma" w:cs="Tahoma"/>
                                <w:sz w:val="16"/>
                              </w:rPr>
                            </w:pPr>
                            <w:r>
                              <w:rPr>
                                <w:rFonts w:ascii="Tahoma" w:hAnsi="Tahoma" w:cs="Tahoma"/>
                                <w:sz w:val="16"/>
                              </w:rPr>
                              <w:t>pieczęć wykonawcy</w:t>
                            </w:r>
                          </w:p>
                          <w:p w14:paraId="04F5DDEC" w14:textId="77777777" w:rsidR="00FE66C6" w:rsidRDefault="00FE66C6"/>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6" style="position:absolute;left:0;text-align:left;margin-left:-3.8pt;margin-top:2.4pt;width:158.45pt;height:57.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" filled="f" strokeweight=".25pt">
                <v:textbox inset="1pt,1pt,1pt,1pt">
                  <w:txbxContent>
                    <w:p w14:paraId="362E77FE" w14:textId="77777777" w:rsidR="00FE66C6" w:rsidRDefault="00FE66C6"/>
                    <w:p w14:paraId="2FBE0917" w14:textId="77777777" w:rsidR="00FE66C6" w:rsidRDefault="00FE66C6">
                      <w:pPr>
                        <w:rPr>
                          <w:sz w:val="12"/>
                        </w:rPr>
                      </w:pPr>
                    </w:p>
                    <w:p w14:paraId="286F8B94" w14:textId="77777777" w:rsidR="00FE66C6" w:rsidRDefault="00FE66C6">
                      <w:pPr>
                        <w:rPr>
                          <w:sz w:val="12"/>
                        </w:rPr>
                      </w:pPr>
                    </w:p>
                    <w:p w14:paraId="5A4A6689" w14:textId="77777777" w:rsidR="00FE66C6" w:rsidRDefault="00FE66C6">
                      <w:pPr>
                        <w:rPr>
                          <w:sz w:val="12"/>
                        </w:rPr>
                      </w:pPr>
                    </w:p>
                    <w:p w14:paraId="734C7154" w14:textId="77777777" w:rsidR="00FE66C6" w:rsidRDefault="00FE66C6">
                      <w:pPr>
                        <w:rPr>
                          <w:sz w:val="12"/>
                        </w:rPr>
                      </w:pPr>
                    </w:p>
                    <w:p w14:paraId="56A4A25E" w14:textId="77777777" w:rsidR="00FE66C6" w:rsidRDefault="00767873">
                      <w:pPr>
                        <w:jc w:val="center"/>
                        <w:rPr>
                          <w:rFonts w:ascii="Tahoma" w:hAnsi="Tahoma" w:cs="Tahoma"/>
                          <w:sz w:val="16"/>
                        </w:rPr>
                      </w:pPr>
                      <w:r>
                        <w:rPr>
                          <w:rFonts w:ascii="Tahoma" w:hAnsi="Tahoma" w:cs="Tahoma"/>
                          <w:sz w:val="16"/>
                        </w:rPr>
                        <w:t>pieczęć wykonawcy</w:t>
                      </w:r>
                    </w:p>
                    <w:p w14:paraId="04F5DDEC" w14:textId="77777777" w:rsidR="00FE66C6" w:rsidRDefault="00FE66C6"/>
                  </w:txbxContent>
                </v:textbox>
              </v:roundrect>
            </w:pict>
          </mc:Fallback>
        </mc:AlternateContent>
      </w:r>
    </w:p>
    <w:p w14:paraId="28C9B980" w14:textId="77777777" w:rsidR="00FE66C6" w:rsidRPr="00BC396C" w:rsidRDefault="00FE66C6">
      <w:pPr>
        <w:spacing w:line="360" w:lineRule="auto"/>
        <w:ind w:left="709" w:hanging="425"/>
        <w:jc w:val="both"/>
        <w:rPr>
          <w:sz w:val="24"/>
          <w:szCs w:val="24"/>
        </w:rPr>
      </w:pPr>
    </w:p>
    <w:p w14:paraId="5DDE297B" w14:textId="77777777" w:rsidR="00FE66C6" w:rsidRPr="00BC396C" w:rsidRDefault="00FE66C6">
      <w:pPr>
        <w:spacing w:line="360" w:lineRule="auto"/>
        <w:ind w:left="709" w:hanging="425"/>
        <w:jc w:val="both"/>
        <w:rPr>
          <w:sz w:val="24"/>
          <w:szCs w:val="24"/>
        </w:rPr>
      </w:pPr>
    </w:p>
    <w:p w14:paraId="2EEA468D" w14:textId="77777777" w:rsidR="00FE66C6" w:rsidRPr="00BC396C" w:rsidRDefault="00FE66C6">
      <w:pPr>
        <w:spacing w:line="360" w:lineRule="auto"/>
        <w:ind w:left="709" w:hanging="425"/>
        <w:jc w:val="both"/>
        <w:rPr>
          <w:sz w:val="24"/>
          <w:szCs w:val="24"/>
        </w:rPr>
      </w:pPr>
    </w:p>
    <w:p w14:paraId="6CA15427" w14:textId="77777777" w:rsidR="00FE66C6" w:rsidRPr="00BC396C" w:rsidRDefault="00FE66C6">
      <w:pPr>
        <w:spacing w:line="360" w:lineRule="auto"/>
        <w:ind w:left="709" w:hanging="425"/>
        <w:jc w:val="both"/>
        <w:rPr>
          <w:sz w:val="24"/>
          <w:szCs w:val="24"/>
        </w:rPr>
      </w:pPr>
    </w:p>
    <w:p w14:paraId="04266092" w14:textId="77777777" w:rsidR="00FE66C6" w:rsidRPr="00BC396C" w:rsidRDefault="00FE66C6">
      <w:pPr>
        <w:spacing w:line="360" w:lineRule="auto"/>
        <w:ind w:left="709" w:hanging="425"/>
        <w:jc w:val="both"/>
        <w:rPr>
          <w:sz w:val="24"/>
          <w:szCs w:val="24"/>
        </w:rPr>
      </w:pPr>
    </w:p>
    <w:p w14:paraId="4F537304" w14:textId="77777777" w:rsidR="00FE66C6" w:rsidRPr="00BC396C" w:rsidRDefault="00884B1E">
      <w:pPr>
        <w:ind w:firstLine="3969"/>
        <w:rPr>
          <w:b/>
          <w:sz w:val="24"/>
          <w:szCs w:val="24"/>
        </w:rPr>
      </w:pPr>
      <w:r w:rsidRPr="00BC396C">
        <w:rPr>
          <w:b/>
          <w:sz w:val="24"/>
          <w:szCs w:val="24"/>
        </w:rPr>
        <w:t>Gmina Śrem</w:t>
      </w:r>
    </w:p>
    <w:p w14:paraId="4F704036" w14:textId="77777777" w:rsidR="00FE66C6" w:rsidRPr="00BC396C" w:rsidRDefault="00884B1E">
      <w:pPr>
        <w:ind w:left="3969"/>
        <w:rPr>
          <w:b/>
          <w:sz w:val="24"/>
          <w:szCs w:val="24"/>
        </w:rPr>
      </w:pPr>
      <w:r w:rsidRPr="00BC396C">
        <w:rPr>
          <w:b/>
          <w:sz w:val="24"/>
          <w:szCs w:val="24"/>
        </w:rPr>
        <w:t>Plac 20 Października</w:t>
      </w:r>
      <w:r w:rsidR="00767873" w:rsidRPr="00BC396C">
        <w:rPr>
          <w:b/>
          <w:sz w:val="24"/>
          <w:szCs w:val="24"/>
        </w:rPr>
        <w:t xml:space="preserve"> </w:t>
      </w:r>
      <w:r w:rsidRPr="00BC396C">
        <w:rPr>
          <w:b/>
          <w:sz w:val="24"/>
          <w:szCs w:val="24"/>
        </w:rPr>
        <w:t>1</w:t>
      </w:r>
    </w:p>
    <w:p w14:paraId="205C36B4" w14:textId="77777777" w:rsidR="00FE66C6" w:rsidRPr="00BC396C" w:rsidRDefault="00884B1E">
      <w:pPr>
        <w:ind w:firstLine="3969"/>
        <w:rPr>
          <w:b/>
          <w:sz w:val="24"/>
          <w:szCs w:val="24"/>
        </w:rPr>
      </w:pPr>
      <w:r w:rsidRPr="00BC396C">
        <w:rPr>
          <w:b/>
          <w:sz w:val="24"/>
          <w:szCs w:val="24"/>
        </w:rPr>
        <w:t>63-100</w:t>
      </w:r>
      <w:r w:rsidR="00767873" w:rsidRPr="00BC396C">
        <w:rPr>
          <w:b/>
          <w:sz w:val="24"/>
          <w:szCs w:val="24"/>
        </w:rPr>
        <w:t xml:space="preserve"> </w:t>
      </w:r>
      <w:r w:rsidRPr="00BC396C">
        <w:rPr>
          <w:b/>
          <w:sz w:val="24"/>
          <w:szCs w:val="24"/>
        </w:rPr>
        <w:t>Śrem</w:t>
      </w:r>
    </w:p>
    <w:p w14:paraId="0CAB5E20" w14:textId="77777777" w:rsidR="00FE66C6" w:rsidRPr="00BC396C" w:rsidRDefault="00FE66C6">
      <w:pPr>
        <w:spacing w:line="360" w:lineRule="auto"/>
        <w:jc w:val="both"/>
        <w:rPr>
          <w:sz w:val="24"/>
          <w:szCs w:val="24"/>
        </w:rPr>
      </w:pPr>
    </w:p>
    <w:p w14:paraId="2546B716" w14:textId="77777777" w:rsidR="00FE66C6" w:rsidRPr="00BC396C" w:rsidRDefault="00767873">
      <w:pPr>
        <w:spacing w:line="360" w:lineRule="auto"/>
        <w:jc w:val="both"/>
        <w:rPr>
          <w:sz w:val="24"/>
          <w:szCs w:val="24"/>
        </w:rPr>
      </w:pPr>
      <w:r w:rsidRPr="00BC396C">
        <w:rPr>
          <w:sz w:val="24"/>
          <w:szCs w:val="24"/>
        </w:rPr>
        <w:t>Nawiązując do ogłoszonego przetargu w trybie „</w:t>
      </w:r>
      <w:r w:rsidR="00884B1E" w:rsidRPr="00BC396C">
        <w:rPr>
          <w:b/>
          <w:sz w:val="24"/>
          <w:szCs w:val="24"/>
        </w:rPr>
        <w:t>przetarg nieograniczony</w:t>
      </w:r>
      <w:r w:rsidRPr="00BC396C">
        <w:rPr>
          <w:sz w:val="24"/>
          <w:szCs w:val="24"/>
        </w:rPr>
        <w:t>” na:</w:t>
      </w:r>
    </w:p>
    <w:p w14:paraId="24EA8915" w14:textId="6FF97D74" w:rsidR="0078419B" w:rsidRPr="00BC396C" w:rsidRDefault="0078419B">
      <w:pPr>
        <w:spacing w:line="360" w:lineRule="auto"/>
        <w:rPr>
          <w:b/>
          <w:sz w:val="24"/>
          <w:szCs w:val="24"/>
        </w:rPr>
      </w:pPr>
      <w:r w:rsidRPr="00BC396C">
        <w:rPr>
          <w:b/>
          <w:sz w:val="24"/>
          <w:szCs w:val="24"/>
        </w:rPr>
        <w:t>Zakup doposażenia pracowni przedmiotowych w szkołach oraz pomocy dydaktycznych w ramach projektu "Nowoczesna edukacja w gminie Śrem</w:t>
      </w:r>
      <w:del w:id="0" w:author="RPWE" w:date="2020-08-13T17:48:00Z">
        <w:r w:rsidRPr="0078419B">
          <w:rPr>
            <w:b/>
            <w:sz w:val="24"/>
            <w:szCs w:val="24"/>
          </w:rPr>
          <w:delText>"</w:delText>
        </w:r>
      </w:del>
      <w:r w:rsidRPr="00BC396C">
        <w:rPr>
          <w:b/>
          <w:sz w:val="24"/>
          <w:szCs w:val="24"/>
        </w:rPr>
        <w:t>"</w:t>
      </w:r>
      <w:r w:rsidR="00415D37" w:rsidRPr="00415D37">
        <w:rPr>
          <w:b/>
          <w:sz w:val="24"/>
          <w:szCs w:val="24"/>
        </w:rPr>
        <w:t>, współfinansowanego ze środków Unii Europejskiej w ramach Europejskiego Funduszu Społecznego w ramach Wielkopolskiego Regionalnego Programu Operacyjnego na lata 2014-2020, Oś priorytetowa 8: Edukacja, Działanie 8.1. Ograniczenie i zapobieganie przedwczesnemu kończeniu nauki szkolnej oraz wyrównanie dostępu do edukacji przedszkolnej i szkolnej, Poddziałanie 8.1.4 Poddziałanie 8.1.4. Kształcenie ogólne w ramach ZIT dla MOF Poznania</w:t>
      </w:r>
    </w:p>
    <w:p w14:paraId="5499A60C" w14:textId="77777777" w:rsidR="0078419B" w:rsidRPr="00BC396C" w:rsidRDefault="0078419B" w:rsidP="0078419B">
      <w:pPr>
        <w:spacing w:after="120" w:line="276" w:lineRule="auto"/>
        <w:jc w:val="both"/>
        <w:rPr>
          <w:sz w:val="24"/>
          <w:szCs w:val="24"/>
        </w:rPr>
      </w:pPr>
      <w:r w:rsidRPr="00BC396C">
        <w:rPr>
          <w:sz w:val="24"/>
          <w:szCs w:val="24"/>
        </w:rPr>
        <w:t>my niżej podpisani:</w:t>
      </w:r>
    </w:p>
    <w:p w14:paraId="2583F5C6" w14:textId="77777777" w:rsidR="0078419B" w:rsidRPr="00BC396C" w:rsidRDefault="0078419B" w:rsidP="0078419B">
      <w:pPr>
        <w:spacing w:after="120" w:line="276" w:lineRule="auto"/>
        <w:jc w:val="both"/>
        <w:rPr>
          <w:sz w:val="24"/>
          <w:szCs w:val="24"/>
        </w:rPr>
      </w:pPr>
      <w:r w:rsidRPr="00BC396C">
        <w:rPr>
          <w:sz w:val="24"/>
          <w:szCs w:val="24"/>
        </w:rPr>
        <w:t>________________________________________________________________</w:t>
      </w:r>
    </w:p>
    <w:p w14:paraId="5278777C" w14:textId="77777777" w:rsidR="0078419B" w:rsidRPr="00BC396C" w:rsidRDefault="0078419B" w:rsidP="0078419B">
      <w:pPr>
        <w:spacing w:after="120" w:line="276" w:lineRule="auto"/>
        <w:jc w:val="both"/>
        <w:rPr>
          <w:sz w:val="24"/>
          <w:szCs w:val="24"/>
        </w:rPr>
      </w:pPr>
      <w:r w:rsidRPr="00BC396C">
        <w:rPr>
          <w:sz w:val="24"/>
          <w:szCs w:val="24"/>
        </w:rPr>
        <w:t>działając w imieniu i na rzecz:</w:t>
      </w:r>
    </w:p>
    <w:p w14:paraId="728C9F9E" w14:textId="77777777" w:rsidR="0078419B" w:rsidRPr="00BC396C" w:rsidRDefault="0078419B" w:rsidP="0078419B">
      <w:pPr>
        <w:spacing w:after="100"/>
        <w:rPr>
          <w:b/>
          <w:sz w:val="24"/>
          <w:szCs w:val="24"/>
        </w:rPr>
      </w:pPr>
      <w:r w:rsidRPr="00BC396C">
        <w:rPr>
          <w:b/>
          <w:sz w:val="24"/>
          <w:szCs w:val="24"/>
        </w:rPr>
        <w:t>Nazwa i adres Wykonawcy</w:t>
      </w:r>
      <w:r w:rsidRPr="00BC396C">
        <w:rPr>
          <w:b/>
          <w:sz w:val="24"/>
          <w:szCs w:val="24"/>
          <w:vertAlign w:val="superscript"/>
        </w:rPr>
        <w:footnoteReference w:id="2"/>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6237"/>
      </w:tblGrid>
      <w:tr w:rsidR="0078419B" w:rsidRPr="00BC396C" w14:paraId="5DEAD920" w14:textId="77777777" w:rsidTr="006007DC">
        <w:trPr>
          <w:trHeight w:val="20"/>
        </w:trPr>
        <w:tc>
          <w:tcPr>
            <w:tcW w:w="2835" w:type="dxa"/>
            <w:shd w:val="clear" w:color="auto" w:fill="auto"/>
            <w:vAlign w:val="center"/>
          </w:tcPr>
          <w:p w14:paraId="17D46CDB" w14:textId="77777777" w:rsidR="0078419B" w:rsidRPr="00BC396C" w:rsidRDefault="0078419B" w:rsidP="006007DC">
            <w:pPr>
              <w:autoSpaceDE w:val="0"/>
              <w:autoSpaceDN w:val="0"/>
              <w:adjustRightInd w:val="0"/>
              <w:spacing w:before="60" w:after="60"/>
              <w:rPr>
                <w:rFonts w:eastAsia="Calibri"/>
                <w:sz w:val="24"/>
                <w:szCs w:val="24"/>
              </w:rPr>
            </w:pPr>
            <w:r w:rsidRPr="00BC396C">
              <w:rPr>
                <w:rFonts w:eastAsia="Calibri"/>
                <w:sz w:val="24"/>
                <w:szCs w:val="24"/>
              </w:rPr>
              <w:t>Nazwa Wykonawcy</w:t>
            </w:r>
          </w:p>
        </w:tc>
        <w:tc>
          <w:tcPr>
            <w:tcW w:w="6237" w:type="dxa"/>
            <w:shd w:val="clear" w:color="auto" w:fill="auto"/>
            <w:vAlign w:val="center"/>
          </w:tcPr>
          <w:p w14:paraId="4B60DC28" w14:textId="77777777" w:rsidR="0078419B" w:rsidRPr="00BC396C" w:rsidRDefault="0078419B" w:rsidP="006007DC">
            <w:pPr>
              <w:autoSpaceDE w:val="0"/>
              <w:autoSpaceDN w:val="0"/>
              <w:adjustRightInd w:val="0"/>
              <w:spacing w:before="60" w:after="60"/>
              <w:contextualSpacing/>
              <w:rPr>
                <w:rFonts w:eastAsia="Calibri"/>
                <w:sz w:val="24"/>
                <w:szCs w:val="24"/>
                <w:lang w:eastAsia="en-US"/>
              </w:rPr>
            </w:pPr>
          </w:p>
        </w:tc>
      </w:tr>
      <w:tr w:rsidR="0078419B" w:rsidRPr="00BC396C" w14:paraId="750D119E" w14:textId="77777777" w:rsidTr="006007DC">
        <w:trPr>
          <w:trHeight w:val="20"/>
        </w:trPr>
        <w:tc>
          <w:tcPr>
            <w:tcW w:w="2835" w:type="dxa"/>
            <w:shd w:val="clear" w:color="auto" w:fill="auto"/>
            <w:vAlign w:val="center"/>
          </w:tcPr>
          <w:p w14:paraId="15987E5D" w14:textId="77777777" w:rsidR="0078419B" w:rsidRPr="00BC396C" w:rsidRDefault="0078419B" w:rsidP="006007DC">
            <w:pPr>
              <w:autoSpaceDE w:val="0"/>
              <w:autoSpaceDN w:val="0"/>
              <w:adjustRightInd w:val="0"/>
              <w:spacing w:before="60" w:after="60"/>
              <w:rPr>
                <w:rFonts w:eastAsia="Calibri"/>
                <w:sz w:val="24"/>
                <w:szCs w:val="24"/>
              </w:rPr>
            </w:pPr>
            <w:r w:rsidRPr="00BC396C">
              <w:rPr>
                <w:rFonts w:eastAsia="Calibri"/>
                <w:sz w:val="24"/>
                <w:szCs w:val="24"/>
              </w:rPr>
              <w:t>Adres Wykonawcy</w:t>
            </w:r>
          </w:p>
        </w:tc>
        <w:tc>
          <w:tcPr>
            <w:tcW w:w="6237" w:type="dxa"/>
            <w:shd w:val="clear" w:color="auto" w:fill="auto"/>
            <w:vAlign w:val="center"/>
          </w:tcPr>
          <w:p w14:paraId="1634722E" w14:textId="77777777" w:rsidR="0078419B" w:rsidRPr="00BC396C" w:rsidRDefault="0078419B" w:rsidP="006007DC">
            <w:pPr>
              <w:autoSpaceDE w:val="0"/>
              <w:autoSpaceDN w:val="0"/>
              <w:adjustRightInd w:val="0"/>
              <w:spacing w:before="60" w:after="60"/>
              <w:contextualSpacing/>
              <w:rPr>
                <w:rFonts w:eastAsia="Calibri"/>
                <w:sz w:val="24"/>
                <w:szCs w:val="24"/>
                <w:lang w:eastAsia="en-US"/>
              </w:rPr>
            </w:pPr>
          </w:p>
        </w:tc>
      </w:tr>
      <w:tr w:rsidR="0078419B" w:rsidRPr="00BC396C" w14:paraId="7E1C504E" w14:textId="77777777" w:rsidTr="006007DC">
        <w:trPr>
          <w:trHeight w:val="20"/>
        </w:trPr>
        <w:tc>
          <w:tcPr>
            <w:tcW w:w="2835" w:type="dxa"/>
            <w:shd w:val="clear" w:color="auto" w:fill="auto"/>
            <w:vAlign w:val="center"/>
          </w:tcPr>
          <w:p w14:paraId="1169E279" w14:textId="77777777" w:rsidR="0078419B" w:rsidRPr="00BC396C" w:rsidRDefault="0078419B" w:rsidP="006007DC">
            <w:pPr>
              <w:autoSpaceDE w:val="0"/>
              <w:autoSpaceDN w:val="0"/>
              <w:adjustRightInd w:val="0"/>
              <w:spacing w:before="60" w:after="60"/>
              <w:rPr>
                <w:rFonts w:eastAsia="Calibri"/>
                <w:sz w:val="24"/>
                <w:szCs w:val="24"/>
              </w:rPr>
            </w:pPr>
            <w:r w:rsidRPr="00BC396C">
              <w:rPr>
                <w:rFonts w:eastAsia="Calibri"/>
                <w:sz w:val="24"/>
                <w:szCs w:val="24"/>
              </w:rPr>
              <w:lastRenderedPageBreak/>
              <w:t xml:space="preserve">NIP </w:t>
            </w:r>
            <w:r w:rsidRPr="00BC396C">
              <w:rPr>
                <w:rFonts w:eastAsia="Calibri"/>
                <w:i/>
                <w:sz w:val="24"/>
                <w:szCs w:val="24"/>
              </w:rPr>
              <w:t>(jeżeli dotyczy)</w:t>
            </w:r>
          </w:p>
        </w:tc>
        <w:tc>
          <w:tcPr>
            <w:tcW w:w="6237" w:type="dxa"/>
            <w:shd w:val="clear" w:color="auto" w:fill="auto"/>
            <w:vAlign w:val="center"/>
          </w:tcPr>
          <w:p w14:paraId="2621EA0A" w14:textId="77777777" w:rsidR="0078419B" w:rsidRPr="00BC396C" w:rsidRDefault="0078419B" w:rsidP="006007DC">
            <w:pPr>
              <w:autoSpaceDE w:val="0"/>
              <w:autoSpaceDN w:val="0"/>
              <w:adjustRightInd w:val="0"/>
              <w:spacing w:before="60" w:after="60"/>
              <w:contextualSpacing/>
              <w:rPr>
                <w:rFonts w:eastAsia="Calibri"/>
                <w:sz w:val="24"/>
                <w:szCs w:val="24"/>
                <w:lang w:eastAsia="en-US"/>
              </w:rPr>
            </w:pPr>
          </w:p>
        </w:tc>
      </w:tr>
      <w:tr w:rsidR="0078419B" w:rsidRPr="00BC396C" w14:paraId="1984BEA0" w14:textId="77777777" w:rsidTr="006007DC">
        <w:trPr>
          <w:trHeight w:val="20"/>
        </w:trPr>
        <w:tc>
          <w:tcPr>
            <w:tcW w:w="2835" w:type="dxa"/>
            <w:shd w:val="clear" w:color="auto" w:fill="auto"/>
            <w:vAlign w:val="center"/>
          </w:tcPr>
          <w:p w14:paraId="1F41B5E7" w14:textId="77777777" w:rsidR="0078419B" w:rsidRPr="00BC396C" w:rsidRDefault="0078419B" w:rsidP="006007DC">
            <w:pPr>
              <w:autoSpaceDE w:val="0"/>
              <w:autoSpaceDN w:val="0"/>
              <w:adjustRightInd w:val="0"/>
              <w:spacing w:before="60" w:after="60"/>
              <w:rPr>
                <w:rFonts w:eastAsia="Calibri"/>
                <w:sz w:val="24"/>
                <w:szCs w:val="24"/>
              </w:rPr>
            </w:pPr>
            <w:r w:rsidRPr="00BC396C">
              <w:rPr>
                <w:rFonts w:eastAsia="Calibri"/>
                <w:sz w:val="24"/>
                <w:szCs w:val="24"/>
              </w:rPr>
              <w:t xml:space="preserve">REGON </w:t>
            </w:r>
            <w:r w:rsidRPr="00BC396C">
              <w:rPr>
                <w:rFonts w:eastAsia="Calibri"/>
                <w:i/>
                <w:sz w:val="24"/>
                <w:szCs w:val="24"/>
              </w:rPr>
              <w:t>(jeżeli dotyczy)</w:t>
            </w:r>
          </w:p>
        </w:tc>
        <w:tc>
          <w:tcPr>
            <w:tcW w:w="6237" w:type="dxa"/>
            <w:shd w:val="clear" w:color="auto" w:fill="auto"/>
            <w:vAlign w:val="center"/>
          </w:tcPr>
          <w:p w14:paraId="36EC123F" w14:textId="77777777" w:rsidR="0078419B" w:rsidRPr="00BC396C" w:rsidRDefault="0078419B" w:rsidP="006007DC">
            <w:pPr>
              <w:autoSpaceDE w:val="0"/>
              <w:autoSpaceDN w:val="0"/>
              <w:adjustRightInd w:val="0"/>
              <w:spacing w:before="60" w:after="60"/>
              <w:contextualSpacing/>
              <w:rPr>
                <w:rFonts w:eastAsia="Calibri"/>
                <w:sz w:val="24"/>
                <w:szCs w:val="24"/>
                <w:lang w:eastAsia="en-US"/>
              </w:rPr>
            </w:pPr>
          </w:p>
        </w:tc>
      </w:tr>
      <w:tr w:rsidR="0078419B" w:rsidRPr="00BC396C" w14:paraId="5C54476A" w14:textId="77777777" w:rsidTr="006007DC">
        <w:trPr>
          <w:trHeight w:val="330"/>
        </w:trPr>
        <w:tc>
          <w:tcPr>
            <w:tcW w:w="2835" w:type="dxa"/>
            <w:shd w:val="clear" w:color="auto" w:fill="auto"/>
            <w:vAlign w:val="center"/>
          </w:tcPr>
          <w:p w14:paraId="1491BB65" w14:textId="77777777" w:rsidR="0078419B" w:rsidRPr="00BC396C" w:rsidRDefault="0078419B" w:rsidP="006007DC">
            <w:pPr>
              <w:autoSpaceDE w:val="0"/>
              <w:autoSpaceDN w:val="0"/>
              <w:adjustRightInd w:val="0"/>
              <w:spacing w:before="60" w:after="60"/>
              <w:rPr>
                <w:rFonts w:eastAsia="Calibri"/>
                <w:sz w:val="24"/>
                <w:szCs w:val="24"/>
              </w:rPr>
            </w:pPr>
            <w:r w:rsidRPr="00BC396C">
              <w:rPr>
                <w:rFonts w:eastAsia="Calibri"/>
                <w:sz w:val="24"/>
                <w:szCs w:val="24"/>
              </w:rPr>
              <w:t>Wykonawca jest małym / średnim przedsiębiorcą?</w:t>
            </w:r>
          </w:p>
        </w:tc>
        <w:tc>
          <w:tcPr>
            <w:tcW w:w="6237" w:type="dxa"/>
            <w:shd w:val="clear" w:color="auto" w:fill="auto"/>
          </w:tcPr>
          <w:p w14:paraId="35CEDF2B" w14:textId="77777777" w:rsidR="0078419B" w:rsidRPr="00BC396C" w:rsidRDefault="0078419B" w:rsidP="006007DC">
            <w:pPr>
              <w:autoSpaceDE w:val="0"/>
              <w:autoSpaceDN w:val="0"/>
              <w:adjustRightInd w:val="0"/>
              <w:spacing w:before="60" w:after="60"/>
              <w:contextualSpacing/>
              <w:rPr>
                <w:rFonts w:eastAsia="Calibri"/>
                <w:sz w:val="24"/>
                <w:szCs w:val="24"/>
                <w:lang w:eastAsia="en-US"/>
              </w:rPr>
            </w:pPr>
            <w:r w:rsidRPr="00BC396C">
              <w:rPr>
                <w:rFonts w:eastAsia="Calibri"/>
                <w:sz w:val="24"/>
                <w:szCs w:val="24"/>
                <w:lang w:eastAsia="en-US"/>
              </w:rPr>
              <w:t>Tak / Nie *</w:t>
            </w:r>
          </w:p>
        </w:tc>
      </w:tr>
    </w:tbl>
    <w:p w14:paraId="2844A2B3" w14:textId="77777777" w:rsidR="0078419B" w:rsidRPr="00BC396C" w:rsidRDefault="0078419B" w:rsidP="0078419B">
      <w:pPr>
        <w:spacing w:line="360" w:lineRule="auto"/>
        <w:jc w:val="both"/>
        <w:rPr>
          <w:sz w:val="24"/>
          <w:szCs w:val="24"/>
        </w:rPr>
      </w:pPr>
    </w:p>
    <w:p w14:paraId="6C2263CC" w14:textId="77777777" w:rsidR="0078419B" w:rsidRPr="00BC396C" w:rsidRDefault="0078419B">
      <w:pPr>
        <w:spacing w:line="360" w:lineRule="auto"/>
        <w:rPr>
          <w:sz w:val="24"/>
          <w:szCs w:val="24"/>
        </w:rPr>
      </w:pPr>
    </w:p>
    <w:p w14:paraId="7E5B80D7" w14:textId="77777777" w:rsidR="00D95F15" w:rsidRPr="00BC396C" w:rsidRDefault="00D95F15">
      <w:pPr>
        <w:spacing w:line="360" w:lineRule="auto"/>
        <w:rPr>
          <w:b/>
          <w:sz w:val="24"/>
          <w:szCs w:val="24"/>
        </w:rPr>
      </w:pPr>
      <w:r w:rsidRPr="00BC396C">
        <w:rPr>
          <w:sz w:val="24"/>
          <w:szCs w:val="24"/>
        </w:rPr>
        <w:t>I.</w:t>
      </w:r>
      <w:r w:rsidR="00767873" w:rsidRPr="00BC396C">
        <w:rPr>
          <w:sz w:val="24"/>
          <w:szCs w:val="24"/>
        </w:rPr>
        <w:t xml:space="preserve"> </w:t>
      </w:r>
      <w:r w:rsidRPr="00BC396C">
        <w:rPr>
          <w:sz w:val="24"/>
          <w:szCs w:val="24"/>
        </w:rPr>
        <w:t xml:space="preserve">zadanie nr 1: </w:t>
      </w:r>
      <w:r w:rsidR="0078419B" w:rsidRPr="00BC396C">
        <w:rPr>
          <w:b/>
          <w:sz w:val="24"/>
          <w:szCs w:val="24"/>
        </w:rPr>
        <w:t>Zakup pomocy dydaktycznych</w:t>
      </w:r>
    </w:p>
    <w:p w14:paraId="176AC280" w14:textId="77777777" w:rsidR="00FE66C6" w:rsidRPr="00BC396C" w:rsidRDefault="00D95F15">
      <w:pPr>
        <w:spacing w:line="360" w:lineRule="auto"/>
        <w:rPr>
          <w:sz w:val="24"/>
          <w:szCs w:val="24"/>
        </w:rPr>
      </w:pPr>
      <w:r w:rsidRPr="00BC396C">
        <w:rPr>
          <w:sz w:val="24"/>
          <w:szCs w:val="24"/>
        </w:rPr>
        <w:t xml:space="preserve">1) </w:t>
      </w:r>
      <w:r w:rsidR="00767873" w:rsidRPr="00BC396C">
        <w:rPr>
          <w:sz w:val="24"/>
          <w:szCs w:val="24"/>
        </w:rPr>
        <w:t xml:space="preserve">oferujemy wykonanie </w:t>
      </w:r>
      <w:r w:rsidR="0078419B" w:rsidRPr="00BC396C">
        <w:rPr>
          <w:sz w:val="24"/>
          <w:szCs w:val="24"/>
        </w:rPr>
        <w:t>dostaw</w:t>
      </w:r>
      <w:r w:rsidR="00767873" w:rsidRPr="00BC396C">
        <w:rPr>
          <w:sz w:val="24"/>
          <w:szCs w:val="24"/>
        </w:rPr>
        <w:t xml:space="preserve"> objętych zamówieniem, stosując niżej wymienione stawki:</w:t>
      </w:r>
    </w:p>
    <w:p w14:paraId="75B46EDB" w14:textId="77777777" w:rsidR="00D95F15" w:rsidRPr="00BC396C" w:rsidRDefault="00767873" w:rsidP="00D95F15">
      <w:pPr>
        <w:spacing w:line="360" w:lineRule="auto"/>
        <w:ind w:left="284"/>
        <w:rPr>
          <w:b/>
          <w:sz w:val="24"/>
          <w:szCs w:val="24"/>
        </w:rPr>
      </w:pPr>
      <w:r w:rsidRPr="00BC396C">
        <w:rPr>
          <w:b/>
          <w:sz w:val="24"/>
          <w:szCs w:val="24"/>
        </w:rPr>
        <w:t>cena (C) za wykonanie całości przedmiotu zamówienia wynosi kwotę netto ................... zł (słownie: .......................................................................................... zł), natomiast wraz z należnym podatkiem VAT w wysokości ......%, wynosi kwotę brutto ..................... zł (słownie: ..................................................................................................... zł).</w:t>
      </w:r>
    </w:p>
    <w:p w14:paraId="260DB6E7" w14:textId="77777777" w:rsidR="004963D2" w:rsidRPr="00BC396C" w:rsidRDefault="006E0DEC" w:rsidP="00D95F15">
      <w:pPr>
        <w:spacing w:line="360" w:lineRule="auto"/>
        <w:rPr>
          <w:b/>
          <w:sz w:val="24"/>
          <w:szCs w:val="24"/>
        </w:rPr>
      </w:pPr>
      <w:r w:rsidRPr="00BC396C">
        <w:rPr>
          <w:b/>
          <w:sz w:val="24"/>
          <w:szCs w:val="24"/>
        </w:rPr>
        <w:t xml:space="preserve">2) </w:t>
      </w:r>
      <w:r w:rsidR="004963D2" w:rsidRPr="00BC396C">
        <w:rPr>
          <w:b/>
          <w:sz w:val="24"/>
          <w:szCs w:val="24"/>
        </w:rPr>
        <w:t xml:space="preserve"> oświadczamy, że zamówienie wykonamy w ciągu ……. dni kalendarzowych</w:t>
      </w:r>
    </w:p>
    <w:p w14:paraId="772E92C2" w14:textId="77777777" w:rsidR="00D95F15" w:rsidRPr="00BC396C" w:rsidRDefault="00D95F15">
      <w:pPr>
        <w:spacing w:line="360" w:lineRule="auto"/>
        <w:ind w:left="284" w:hanging="284"/>
        <w:jc w:val="both"/>
        <w:rPr>
          <w:sz w:val="24"/>
          <w:szCs w:val="24"/>
        </w:rPr>
      </w:pPr>
    </w:p>
    <w:p w14:paraId="50C10A52" w14:textId="77777777" w:rsidR="00D95F15" w:rsidRPr="00BC396C" w:rsidRDefault="00D95F15" w:rsidP="00D95F15">
      <w:pPr>
        <w:spacing w:line="360" w:lineRule="auto"/>
        <w:rPr>
          <w:b/>
          <w:sz w:val="24"/>
          <w:szCs w:val="24"/>
        </w:rPr>
      </w:pPr>
      <w:r w:rsidRPr="00BC396C">
        <w:rPr>
          <w:sz w:val="24"/>
          <w:szCs w:val="24"/>
        </w:rPr>
        <w:t>II. zadanie nr 2:</w:t>
      </w:r>
      <w:r w:rsidR="00DA35A8" w:rsidRPr="00BC396C">
        <w:rPr>
          <w:sz w:val="24"/>
          <w:szCs w:val="24"/>
        </w:rPr>
        <w:t xml:space="preserve"> </w:t>
      </w:r>
      <w:r w:rsidR="0078419B" w:rsidRPr="00BC396C">
        <w:rPr>
          <w:b/>
          <w:sz w:val="24"/>
          <w:szCs w:val="24"/>
        </w:rPr>
        <w:t>Zakup sprzętu multimedialnego</w:t>
      </w:r>
    </w:p>
    <w:p w14:paraId="18B5D0B8" w14:textId="77777777" w:rsidR="00D95F15" w:rsidRPr="00BC396C" w:rsidRDefault="00D95F15" w:rsidP="00D95F15">
      <w:pPr>
        <w:pStyle w:val="Akapitzlist"/>
        <w:numPr>
          <w:ilvl w:val="0"/>
          <w:numId w:val="40"/>
        </w:numPr>
        <w:spacing w:line="360" w:lineRule="auto"/>
        <w:rPr>
          <w:sz w:val="24"/>
          <w:szCs w:val="24"/>
        </w:rPr>
      </w:pPr>
      <w:r w:rsidRPr="00BC396C">
        <w:rPr>
          <w:sz w:val="24"/>
          <w:szCs w:val="24"/>
        </w:rPr>
        <w:t xml:space="preserve">oferujemy wykonanie </w:t>
      </w:r>
      <w:r w:rsidR="0078419B" w:rsidRPr="00BC396C">
        <w:rPr>
          <w:sz w:val="24"/>
          <w:szCs w:val="24"/>
        </w:rPr>
        <w:t>dostaw</w:t>
      </w:r>
      <w:r w:rsidRPr="00BC396C">
        <w:rPr>
          <w:sz w:val="24"/>
          <w:szCs w:val="24"/>
        </w:rPr>
        <w:t xml:space="preserve"> objętych zamówieniem, stosując niżej wymienione stawki:</w:t>
      </w:r>
    </w:p>
    <w:p w14:paraId="1214F006" w14:textId="77777777" w:rsidR="00D95F15" w:rsidRPr="00BC396C" w:rsidRDefault="00D95F15" w:rsidP="00D95F15">
      <w:pPr>
        <w:spacing w:line="360" w:lineRule="auto"/>
        <w:ind w:left="284"/>
        <w:rPr>
          <w:b/>
          <w:sz w:val="24"/>
          <w:szCs w:val="24"/>
        </w:rPr>
      </w:pPr>
      <w:r w:rsidRPr="00BC396C">
        <w:rPr>
          <w:b/>
          <w:sz w:val="24"/>
          <w:szCs w:val="24"/>
        </w:rPr>
        <w:t>cena (C) za wykonanie całości przedmiotu zamówienia wynosi kwotę netto ................... zł (słownie: .......................................................................................... zł), natomiast wraz z należnym podatkiem VAT w wysokości ......%, wynosi kwotę brutto ..................... zł (słownie: ..................................................................................................... zł).</w:t>
      </w:r>
    </w:p>
    <w:p w14:paraId="4848CD1A" w14:textId="77777777" w:rsidR="00D95F15" w:rsidRPr="00BC396C" w:rsidRDefault="00D95F15" w:rsidP="00D95F15">
      <w:pPr>
        <w:spacing w:line="360" w:lineRule="auto"/>
        <w:ind w:left="284" w:hanging="284"/>
        <w:jc w:val="both"/>
        <w:rPr>
          <w:sz w:val="24"/>
          <w:szCs w:val="24"/>
        </w:rPr>
      </w:pPr>
      <w:r w:rsidRPr="00BC396C">
        <w:rPr>
          <w:b/>
          <w:sz w:val="24"/>
          <w:szCs w:val="24"/>
        </w:rPr>
        <w:t>2)  oświadczamy, że zamówienie wykonamy w ciągu ……. dni kalendarzowych</w:t>
      </w:r>
    </w:p>
    <w:p w14:paraId="2BF13DC1" w14:textId="77777777" w:rsidR="00D95F15" w:rsidRPr="00BC396C" w:rsidRDefault="00D95F15">
      <w:pPr>
        <w:spacing w:line="360" w:lineRule="auto"/>
        <w:ind w:left="284" w:hanging="284"/>
        <w:jc w:val="both"/>
        <w:rPr>
          <w:sz w:val="24"/>
          <w:szCs w:val="24"/>
        </w:rPr>
      </w:pPr>
    </w:p>
    <w:p w14:paraId="60DAF0C0" w14:textId="77777777" w:rsidR="00D95F15" w:rsidRPr="00BC396C" w:rsidRDefault="00D95F15" w:rsidP="00D95F15">
      <w:pPr>
        <w:spacing w:line="360" w:lineRule="auto"/>
        <w:rPr>
          <w:b/>
          <w:sz w:val="24"/>
          <w:szCs w:val="24"/>
        </w:rPr>
      </w:pPr>
      <w:r w:rsidRPr="00BC396C">
        <w:rPr>
          <w:sz w:val="24"/>
          <w:szCs w:val="24"/>
        </w:rPr>
        <w:t xml:space="preserve">III. zadanie nr 3: </w:t>
      </w:r>
      <w:r w:rsidR="0078419B" w:rsidRPr="00BC396C">
        <w:rPr>
          <w:b/>
          <w:sz w:val="24"/>
          <w:szCs w:val="24"/>
        </w:rPr>
        <w:t>Zakup sprzętu komputerowego</w:t>
      </w:r>
    </w:p>
    <w:p w14:paraId="4A52D535" w14:textId="77777777" w:rsidR="00D95F15" w:rsidRPr="00BC396C" w:rsidRDefault="00D95F15" w:rsidP="00D95F15">
      <w:pPr>
        <w:spacing w:line="360" w:lineRule="auto"/>
        <w:rPr>
          <w:sz w:val="24"/>
          <w:szCs w:val="24"/>
        </w:rPr>
      </w:pPr>
      <w:r w:rsidRPr="00BC396C">
        <w:rPr>
          <w:sz w:val="24"/>
          <w:szCs w:val="24"/>
        </w:rPr>
        <w:t xml:space="preserve">1) oferujemy wykonanie </w:t>
      </w:r>
      <w:r w:rsidR="0078419B" w:rsidRPr="00BC396C">
        <w:rPr>
          <w:sz w:val="24"/>
          <w:szCs w:val="24"/>
        </w:rPr>
        <w:t>dostaw</w:t>
      </w:r>
      <w:r w:rsidRPr="00BC396C">
        <w:rPr>
          <w:sz w:val="24"/>
          <w:szCs w:val="24"/>
        </w:rPr>
        <w:t xml:space="preserve"> objętych zamówieniem, stosując niżej wymienione stawki:</w:t>
      </w:r>
    </w:p>
    <w:p w14:paraId="66CA3BD3" w14:textId="77777777" w:rsidR="00D95F15" w:rsidRPr="00BC396C" w:rsidRDefault="00D95F15" w:rsidP="00D95F15">
      <w:pPr>
        <w:spacing w:line="360" w:lineRule="auto"/>
        <w:ind w:left="284"/>
        <w:rPr>
          <w:b/>
          <w:sz w:val="24"/>
          <w:szCs w:val="24"/>
        </w:rPr>
      </w:pPr>
      <w:r w:rsidRPr="00BC396C">
        <w:rPr>
          <w:b/>
          <w:sz w:val="24"/>
          <w:szCs w:val="24"/>
        </w:rPr>
        <w:t>cena (C) za wykonanie całości przedmiotu zamówienia wynosi kwotę netto ................... zł (słownie: .......................................................................................... zł), natomiast wraz z należnym podatkiem VAT w wysokości ......%, wynosi kwotę brutto ..................... zł (słownie: ..................................................................................................... zł).</w:t>
      </w:r>
    </w:p>
    <w:p w14:paraId="77660B3B" w14:textId="77777777" w:rsidR="00D95F15" w:rsidRPr="00BC396C" w:rsidRDefault="00D95F15" w:rsidP="00D95F15">
      <w:pPr>
        <w:spacing w:line="360" w:lineRule="auto"/>
        <w:rPr>
          <w:b/>
          <w:sz w:val="24"/>
          <w:szCs w:val="24"/>
        </w:rPr>
      </w:pPr>
      <w:r w:rsidRPr="00BC396C">
        <w:rPr>
          <w:b/>
          <w:sz w:val="24"/>
          <w:szCs w:val="24"/>
        </w:rPr>
        <w:t>2)  oświadczamy, że zamówienie wykonamy w ciągu ……. dni kalendarzowych</w:t>
      </w:r>
    </w:p>
    <w:p w14:paraId="20C9C0C2" w14:textId="77777777" w:rsidR="00D95F15" w:rsidRPr="00BC396C" w:rsidRDefault="00D95F15" w:rsidP="00D95F15">
      <w:pPr>
        <w:spacing w:line="360" w:lineRule="auto"/>
        <w:rPr>
          <w:b/>
          <w:sz w:val="24"/>
          <w:szCs w:val="24"/>
        </w:rPr>
      </w:pPr>
      <w:r w:rsidRPr="00BC396C">
        <w:rPr>
          <w:sz w:val="24"/>
          <w:szCs w:val="24"/>
        </w:rPr>
        <w:lastRenderedPageBreak/>
        <w:t xml:space="preserve">IV. zadanie nr 4: </w:t>
      </w:r>
      <w:r w:rsidR="0078419B" w:rsidRPr="00BC396C">
        <w:rPr>
          <w:b/>
          <w:sz w:val="24"/>
          <w:szCs w:val="24"/>
        </w:rPr>
        <w:t>Zakup pomocy dydaktycznych - roboty</w:t>
      </w:r>
    </w:p>
    <w:p w14:paraId="76F4A2B9" w14:textId="77777777" w:rsidR="00D95F15" w:rsidRPr="00BC396C" w:rsidRDefault="00D95F15" w:rsidP="00D95F15">
      <w:pPr>
        <w:spacing w:line="360" w:lineRule="auto"/>
        <w:rPr>
          <w:sz w:val="24"/>
          <w:szCs w:val="24"/>
        </w:rPr>
      </w:pPr>
      <w:r w:rsidRPr="00BC396C">
        <w:rPr>
          <w:sz w:val="24"/>
          <w:szCs w:val="24"/>
        </w:rPr>
        <w:t xml:space="preserve">1) oferujemy wykonanie </w:t>
      </w:r>
      <w:r w:rsidR="0078419B" w:rsidRPr="00BC396C">
        <w:rPr>
          <w:sz w:val="24"/>
          <w:szCs w:val="24"/>
        </w:rPr>
        <w:t>dostaw</w:t>
      </w:r>
      <w:r w:rsidRPr="00BC396C">
        <w:rPr>
          <w:sz w:val="24"/>
          <w:szCs w:val="24"/>
        </w:rPr>
        <w:t xml:space="preserve"> objętych zamówieniem, stosując niżej wymienione stawki:</w:t>
      </w:r>
    </w:p>
    <w:p w14:paraId="221381A7" w14:textId="77777777" w:rsidR="00D95F15" w:rsidRPr="00BC396C" w:rsidRDefault="00D95F15" w:rsidP="00D95F15">
      <w:pPr>
        <w:spacing w:line="360" w:lineRule="auto"/>
        <w:ind w:left="284"/>
        <w:rPr>
          <w:b/>
          <w:sz w:val="24"/>
          <w:szCs w:val="24"/>
        </w:rPr>
      </w:pPr>
      <w:r w:rsidRPr="00BC396C">
        <w:rPr>
          <w:b/>
          <w:sz w:val="24"/>
          <w:szCs w:val="24"/>
        </w:rPr>
        <w:t>cena (C) za wykonanie całości przedmiotu zamówienia wynosi kwotę netto ................... zł (słownie: .......................................................................................... zł), natomiast wraz z należnym podatkiem VAT w wysokości ......%, wynosi kwotę brutto ..................... zł (słownie: ..................................................................................................... zł).</w:t>
      </w:r>
    </w:p>
    <w:p w14:paraId="6161B39D" w14:textId="77777777" w:rsidR="00D95F15" w:rsidRPr="00BC396C" w:rsidRDefault="00D95F15" w:rsidP="00D95F15">
      <w:pPr>
        <w:spacing w:line="360" w:lineRule="auto"/>
        <w:rPr>
          <w:b/>
          <w:sz w:val="24"/>
          <w:szCs w:val="24"/>
        </w:rPr>
      </w:pPr>
      <w:r w:rsidRPr="00BC396C">
        <w:rPr>
          <w:b/>
          <w:sz w:val="24"/>
          <w:szCs w:val="24"/>
        </w:rPr>
        <w:t>2)  oświadczamy, że zamówienie wykonamy w ciągu ……. dni kalendarzowych</w:t>
      </w:r>
    </w:p>
    <w:p w14:paraId="7C3486F7" w14:textId="77777777" w:rsidR="00D95F15" w:rsidRPr="00BC396C" w:rsidRDefault="00D95F15">
      <w:pPr>
        <w:spacing w:line="360" w:lineRule="auto"/>
        <w:ind w:left="284" w:hanging="284"/>
        <w:jc w:val="both"/>
        <w:rPr>
          <w:sz w:val="24"/>
          <w:szCs w:val="24"/>
        </w:rPr>
      </w:pPr>
    </w:p>
    <w:p w14:paraId="062AB861" w14:textId="77777777" w:rsidR="00FE66C6" w:rsidRPr="00BC396C" w:rsidRDefault="00D95F15">
      <w:pPr>
        <w:spacing w:line="360" w:lineRule="auto"/>
        <w:ind w:left="284" w:hanging="284"/>
        <w:jc w:val="both"/>
        <w:rPr>
          <w:sz w:val="24"/>
          <w:szCs w:val="24"/>
        </w:rPr>
      </w:pPr>
      <w:r w:rsidRPr="00BC396C">
        <w:rPr>
          <w:sz w:val="24"/>
          <w:szCs w:val="24"/>
        </w:rPr>
        <w:t xml:space="preserve">V. </w:t>
      </w:r>
      <w:r w:rsidR="00767873" w:rsidRPr="00BC396C">
        <w:rPr>
          <w:sz w:val="24"/>
          <w:szCs w:val="24"/>
        </w:rPr>
        <w:t> oświadczamy, że zapoznaliśmy się ze specyfikacją istotnych warunków zamówienia i uznajemy się za związanych określonymi w niej zasadami postępowania,</w:t>
      </w:r>
    </w:p>
    <w:p w14:paraId="2FF02473" w14:textId="77777777" w:rsidR="00FE66C6" w:rsidRPr="00BC396C" w:rsidRDefault="00FE66C6">
      <w:pPr>
        <w:spacing w:line="360" w:lineRule="auto"/>
        <w:jc w:val="both"/>
        <w:rPr>
          <w:sz w:val="24"/>
          <w:szCs w:val="24"/>
        </w:rPr>
      </w:pPr>
    </w:p>
    <w:p w14:paraId="2AB326FF" w14:textId="77777777" w:rsidR="00FE66C6" w:rsidRPr="00BC396C" w:rsidRDefault="00D95F15">
      <w:pPr>
        <w:spacing w:line="360" w:lineRule="auto"/>
        <w:ind w:left="284" w:hanging="284"/>
        <w:jc w:val="both"/>
        <w:rPr>
          <w:sz w:val="24"/>
          <w:szCs w:val="24"/>
        </w:rPr>
      </w:pPr>
      <w:r w:rsidRPr="00BC396C">
        <w:rPr>
          <w:sz w:val="24"/>
          <w:szCs w:val="24"/>
        </w:rPr>
        <w:t>VI</w:t>
      </w:r>
      <w:r w:rsidR="00767873" w:rsidRPr="00BC396C">
        <w:rPr>
          <w:sz w:val="24"/>
          <w:szCs w:val="24"/>
        </w:rPr>
        <w:t> oświadczamy, że uważamy się za związanych niniejszą ofertą na czas wskazany w specyfikacji istotnych warunków zamówienia,</w:t>
      </w:r>
    </w:p>
    <w:p w14:paraId="35EBC899" w14:textId="77777777" w:rsidR="00FE66C6" w:rsidRPr="00BC396C" w:rsidRDefault="00FE66C6">
      <w:pPr>
        <w:spacing w:line="360" w:lineRule="auto"/>
        <w:ind w:left="284"/>
        <w:jc w:val="both"/>
        <w:rPr>
          <w:sz w:val="24"/>
          <w:szCs w:val="24"/>
        </w:rPr>
      </w:pPr>
    </w:p>
    <w:p w14:paraId="317B65C2" w14:textId="77777777" w:rsidR="00FE66C6" w:rsidRPr="00BC396C" w:rsidRDefault="00D95F15">
      <w:pPr>
        <w:spacing w:line="360" w:lineRule="auto"/>
        <w:ind w:left="284" w:hanging="284"/>
        <w:jc w:val="both"/>
        <w:rPr>
          <w:sz w:val="24"/>
          <w:szCs w:val="24"/>
        </w:rPr>
      </w:pPr>
      <w:r w:rsidRPr="00BC396C">
        <w:rPr>
          <w:sz w:val="24"/>
          <w:szCs w:val="24"/>
        </w:rPr>
        <w:t>VII.</w:t>
      </w:r>
      <w:r w:rsidR="00767873" w:rsidRPr="00BC396C">
        <w:rPr>
          <w:sz w:val="24"/>
          <w:szCs w:val="24"/>
        </w:rPr>
        <w:t> oświadczamy, że zapoznaliśmy się z istotnymi postanowieniami umowy, które zostały zawarte w Specyfikacji Istotnych Warunków Zamówienia i zobowiązujemy się w przypadku wyboru naszej oferty do zawarcia umowy na zawartych tam warunkach w miejscu i terminie wyznaczonym przez Zamawiającego.</w:t>
      </w:r>
    </w:p>
    <w:p w14:paraId="65FB8496" w14:textId="77777777" w:rsidR="00DA35A8" w:rsidRPr="00BC396C" w:rsidRDefault="00DA35A8" w:rsidP="00DA35A8">
      <w:pPr>
        <w:spacing w:line="360" w:lineRule="auto"/>
        <w:ind w:left="284" w:hanging="284"/>
        <w:jc w:val="both"/>
        <w:rPr>
          <w:sz w:val="24"/>
          <w:szCs w:val="24"/>
        </w:rPr>
      </w:pPr>
    </w:p>
    <w:p w14:paraId="7D1A68C6" w14:textId="77777777" w:rsidR="00DA35A8" w:rsidRPr="00BC396C" w:rsidRDefault="00DA35A8" w:rsidP="00DA35A8">
      <w:pPr>
        <w:spacing w:line="360" w:lineRule="auto"/>
        <w:ind w:left="284" w:hanging="284"/>
        <w:jc w:val="both"/>
        <w:rPr>
          <w:sz w:val="24"/>
          <w:szCs w:val="24"/>
        </w:rPr>
      </w:pPr>
      <w:r w:rsidRPr="00BC396C">
        <w:rPr>
          <w:sz w:val="24"/>
          <w:szCs w:val="24"/>
        </w:rPr>
        <w:t>VIII. oświadczamy, że wypełniliśmy obowiązki informacyjne przewidziane w art. 13 lub art. 14 RODO</w:t>
      </w:r>
      <w:r w:rsidRPr="00BC396C">
        <w:rPr>
          <w:sz w:val="24"/>
          <w:szCs w:val="24"/>
          <w:vertAlign w:val="superscript"/>
        </w:rPr>
        <w:t>1)</w:t>
      </w:r>
      <w:r w:rsidRPr="00BC396C">
        <w:rPr>
          <w:sz w:val="24"/>
          <w:szCs w:val="24"/>
        </w:rPr>
        <w:t xml:space="preserve"> wobec osób fizycznych, od których dane osobowe bezpośrednio lub pośrednio pozyskałem w celu ubiegania się o udzielenie zamówienia publicznego w niniejszym postępowaniu</w:t>
      </w:r>
      <w:r w:rsidRPr="00BC396C">
        <w:rPr>
          <w:sz w:val="24"/>
          <w:szCs w:val="24"/>
          <w:vertAlign w:val="superscript"/>
        </w:rPr>
        <w:t>2</w:t>
      </w:r>
      <w:r w:rsidRPr="00BC396C">
        <w:rPr>
          <w:sz w:val="24"/>
          <w:szCs w:val="24"/>
        </w:rPr>
        <w:t>.</w:t>
      </w:r>
    </w:p>
    <w:p w14:paraId="79325E8D" w14:textId="77777777" w:rsidR="00DA35A8" w:rsidRPr="00BC396C" w:rsidRDefault="00DA35A8" w:rsidP="00DA35A8">
      <w:pPr>
        <w:spacing w:line="360" w:lineRule="auto"/>
        <w:ind w:left="284" w:hanging="284"/>
        <w:jc w:val="both"/>
        <w:rPr>
          <w:sz w:val="24"/>
          <w:szCs w:val="24"/>
        </w:rPr>
      </w:pPr>
    </w:p>
    <w:p w14:paraId="1C623359" w14:textId="77777777" w:rsidR="00DA35A8" w:rsidRPr="00BC396C" w:rsidRDefault="00DA35A8" w:rsidP="00DA35A8">
      <w:pPr>
        <w:spacing w:line="360" w:lineRule="auto"/>
        <w:ind w:left="284" w:hanging="284"/>
        <w:jc w:val="both"/>
        <w:rPr>
          <w:sz w:val="24"/>
          <w:szCs w:val="24"/>
        </w:rPr>
      </w:pPr>
    </w:p>
    <w:p w14:paraId="7E589500" w14:textId="77777777" w:rsidR="00DA35A8" w:rsidRPr="00BC396C" w:rsidRDefault="00DA35A8" w:rsidP="00DA35A8">
      <w:pPr>
        <w:spacing w:line="360" w:lineRule="auto"/>
        <w:ind w:left="284" w:hanging="284"/>
        <w:jc w:val="both"/>
        <w:rPr>
          <w:sz w:val="24"/>
          <w:szCs w:val="24"/>
        </w:rPr>
      </w:pPr>
    </w:p>
    <w:p w14:paraId="27591FA1" w14:textId="77777777" w:rsidR="00DA35A8" w:rsidRPr="00BC396C" w:rsidRDefault="00DA35A8" w:rsidP="00DA35A8">
      <w:pPr>
        <w:spacing w:line="360" w:lineRule="auto"/>
        <w:ind w:left="284" w:hanging="284"/>
        <w:jc w:val="both"/>
        <w:rPr>
          <w:sz w:val="24"/>
          <w:szCs w:val="24"/>
        </w:rPr>
      </w:pPr>
    </w:p>
    <w:p w14:paraId="211F3C6E" w14:textId="77777777" w:rsidR="00DA35A8" w:rsidRPr="00BC396C" w:rsidRDefault="00DA35A8" w:rsidP="00DA35A8">
      <w:pPr>
        <w:spacing w:line="360" w:lineRule="auto"/>
        <w:ind w:left="284" w:hanging="284"/>
        <w:jc w:val="both"/>
        <w:rPr>
          <w:sz w:val="24"/>
          <w:szCs w:val="24"/>
        </w:rPr>
      </w:pPr>
    </w:p>
    <w:p w14:paraId="465E12BD" w14:textId="77777777" w:rsidR="00DA35A8" w:rsidRPr="00BC396C" w:rsidRDefault="00DA35A8" w:rsidP="00DA35A8">
      <w:pPr>
        <w:spacing w:line="360" w:lineRule="auto"/>
        <w:ind w:left="284" w:hanging="284"/>
        <w:jc w:val="both"/>
        <w:rPr>
          <w:sz w:val="24"/>
          <w:szCs w:val="24"/>
        </w:rPr>
      </w:pPr>
    </w:p>
    <w:p w14:paraId="2201C124" w14:textId="77777777" w:rsidR="00DA35A8" w:rsidRPr="00BC396C" w:rsidRDefault="00DA35A8" w:rsidP="00DA35A8">
      <w:pPr>
        <w:spacing w:line="360" w:lineRule="auto"/>
        <w:ind w:left="284" w:hanging="284"/>
        <w:jc w:val="both"/>
        <w:rPr>
          <w:sz w:val="24"/>
          <w:szCs w:val="24"/>
        </w:rPr>
      </w:pPr>
    </w:p>
    <w:p w14:paraId="385B4BCF" w14:textId="77777777" w:rsidR="00DA35A8" w:rsidRPr="00BC396C" w:rsidRDefault="00DA35A8" w:rsidP="00DA35A8">
      <w:pPr>
        <w:spacing w:line="360" w:lineRule="auto"/>
        <w:ind w:left="284" w:hanging="284"/>
        <w:jc w:val="both"/>
        <w:rPr>
          <w:sz w:val="24"/>
          <w:szCs w:val="24"/>
        </w:rPr>
      </w:pPr>
    </w:p>
    <w:p w14:paraId="217813DA" w14:textId="77777777" w:rsidR="00DA35A8" w:rsidRPr="00BC396C" w:rsidRDefault="00DA35A8" w:rsidP="00DA35A8">
      <w:pPr>
        <w:spacing w:line="360" w:lineRule="auto"/>
        <w:ind w:left="284" w:hanging="284"/>
        <w:jc w:val="both"/>
        <w:rPr>
          <w:sz w:val="24"/>
          <w:szCs w:val="24"/>
        </w:rPr>
      </w:pPr>
    </w:p>
    <w:p w14:paraId="169E48E5" w14:textId="77777777" w:rsidR="00DA35A8" w:rsidRPr="00BC396C" w:rsidRDefault="00DA35A8" w:rsidP="00DA35A8">
      <w:pPr>
        <w:spacing w:line="360" w:lineRule="auto"/>
        <w:ind w:left="284" w:hanging="284"/>
        <w:jc w:val="both"/>
        <w:rPr>
          <w:sz w:val="24"/>
          <w:szCs w:val="24"/>
        </w:rPr>
      </w:pPr>
      <w:r w:rsidRPr="00BC396C">
        <w:rPr>
          <w:sz w:val="24"/>
          <w:szCs w:val="24"/>
        </w:rPr>
        <w:lastRenderedPageBreak/>
        <w:t>______________________________</w:t>
      </w:r>
    </w:p>
    <w:p w14:paraId="515F4398" w14:textId="77777777" w:rsidR="00DA35A8" w:rsidRPr="00BC396C" w:rsidRDefault="00DA35A8" w:rsidP="00DA35A8">
      <w:pPr>
        <w:spacing w:line="360" w:lineRule="auto"/>
        <w:ind w:left="284" w:hanging="284"/>
        <w:jc w:val="both"/>
        <w:rPr>
          <w:sz w:val="24"/>
          <w:szCs w:val="24"/>
        </w:rPr>
      </w:pPr>
      <w:r w:rsidRPr="00BC396C">
        <w:rPr>
          <w:sz w:val="24"/>
          <w:szCs w:val="24"/>
        </w:rPr>
        <w:t xml:space="preserve">1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4EB10638" w14:textId="77777777" w:rsidR="00DA35A8" w:rsidRPr="00BC396C" w:rsidRDefault="00DA35A8" w:rsidP="00DA35A8">
      <w:pPr>
        <w:spacing w:line="360" w:lineRule="auto"/>
        <w:ind w:left="284" w:hanging="284"/>
        <w:jc w:val="both"/>
        <w:rPr>
          <w:sz w:val="24"/>
          <w:szCs w:val="24"/>
        </w:rPr>
      </w:pPr>
      <w:r w:rsidRPr="00BC396C">
        <w:rPr>
          <w:sz w:val="24"/>
          <w:szCs w:val="24"/>
        </w:rPr>
        <w:t>2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784870AD" w14:textId="77777777" w:rsidR="00DA35A8" w:rsidRPr="00BC396C" w:rsidRDefault="00DA35A8">
      <w:pPr>
        <w:spacing w:line="360" w:lineRule="auto"/>
        <w:ind w:left="284" w:hanging="284"/>
        <w:jc w:val="both"/>
        <w:rPr>
          <w:sz w:val="24"/>
          <w:szCs w:val="24"/>
        </w:rPr>
      </w:pPr>
    </w:p>
    <w:p w14:paraId="0E1790FD" w14:textId="77777777" w:rsidR="00FE66C6" w:rsidRPr="00BC396C" w:rsidRDefault="00DA35A8">
      <w:pPr>
        <w:spacing w:line="360" w:lineRule="auto"/>
        <w:ind w:left="76"/>
        <w:jc w:val="both"/>
        <w:rPr>
          <w:sz w:val="24"/>
          <w:szCs w:val="24"/>
        </w:rPr>
      </w:pPr>
      <w:r w:rsidRPr="00BC396C">
        <w:rPr>
          <w:sz w:val="24"/>
          <w:szCs w:val="24"/>
        </w:rPr>
        <w:t>IX</w:t>
      </w:r>
      <w:r w:rsidR="00D95F15" w:rsidRPr="00BC396C">
        <w:rPr>
          <w:sz w:val="24"/>
          <w:szCs w:val="24"/>
        </w:rPr>
        <w:t xml:space="preserve">. </w:t>
      </w:r>
      <w:r w:rsidR="00767873" w:rsidRPr="00BC396C">
        <w:rPr>
          <w:sz w:val="24"/>
          <w:szCs w:val="24"/>
        </w:rPr>
        <w:t>załącznikami do niniejszej oferty są:</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
        <w:gridCol w:w="8221"/>
      </w:tblGrid>
      <w:tr w:rsidR="00FE66C6" w:rsidRPr="00BC396C" w14:paraId="669AD7FD" w14:textId="77777777">
        <w:tc>
          <w:tcPr>
            <w:tcW w:w="425" w:type="dxa"/>
          </w:tcPr>
          <w:p w14:paraId="3922025E" w14:textId="77777777" w:rsidR="00FE66C6" w:rsidRPr="00BC396C" w:rsidRDefault="00767873">
            <w:pPr>
              <w:spacing w:line="360" w:lineRule="auto"/>
              <w:ind w:left="-637" w:right="-70" w:firstLine="637"/>
              <w:jc w:val="center"/>
              <w:rPr>
                <w:sz w:val="24"/>
                <w:szCs w:val="24"/>
              </w:rPr>
            </w:pPr>
            <w:r w:rsidRPr="00BC396C">
              <w:rPr>
                <w:sz w:val="24"/>
                <w:szCs w:val="24"/>
              </w:rPr>
              <w:t>1</w:t>
            </w:r>
          </w:p>
        </w:tc>
        <w:tc>
          <w:tcPr>
            <w:tcW w:w="8221" w:type="dxa"/>
          </w:tcPr>
          <w:p w14:paraId="68C19C6C" w14:textId="77777777" w:rsidR="00FE66C6" w:rsidRPr="00BC396C" w:rsidRDefault="00DA35A8">
            <w:pPr>
              <w:spacing w:line="360" w:lineRule="auto"/>
              <w:ind w:firstLine="496"/>
              <w:jc w:val="both"/>
              <w:rPr>
                <w:sz w:val="24"/>
                <w:szCs w:val="24"/>
              </w:rPr>
            </w:pPr>
            <w:r w:rsidRPr="00BC396C">
              <w:rPr>
                <w:sz w:val="24"/>
                <w:szCs w:val="24"/>
              </w:rPr>
              <w:t>Formularz asortymentowo cenowy</w:t>
            </w:r>
          </w:p>
        </w:tc>
      </w:tr>
      <w:tr w:rsidR="00FE66C6" w:rsidRPr="00BC396C" w14:paraId="583C9B76" w14:textId="77777777">
        <w:tc>
          <w:tcPr>
            <w:tcW w:w="425" w:type="dxa"/>
          </w:tcPr>
          <w:p w14:paraId="5D5CEF4F" w14:textId="77777777" w:rsidR="00FE66C6" w:rsidRPr="00BC396C" w:rsidRDefault="00767873">
            <w:pPr>
              <w:spacing w:line="360" w:lineRule="auto"/>
              <w:ind w:left="-637" w:right="-70" w:firstLine="637"/>
              <w:jc w:val="center"/>
              <w:rPr>
                <w:sz w:val="24"/>
                <w:szCs w:val="24"/>
              </w:rPr>
            </w:pPr>
            <w:r w:rsidRPr="00BC396C">
              <w:rPr>
                <w:sz w:val="24"/>
                <w:szCs w:val="24"/>
              </w:rPr>
              <w:t>2</w:t>
            </w:r>
          </w:p>
        </w:tc>
        <w:tc>
          <w:tcPr>
            <w:tcW w:w="8221" w:type="dxa"/>
          </w:tcPr>
          <w:p w14:paraId="515580D7" w14:textId="77777777" w:rsidR="00FE66C6" w:rsidRPr="00BC396C" w:rsidRDefault="00DA35A8">
            <w:pPr>
              <w:spacing w:line="360" w:lineRule="auto"/>
              <w:ind w:firstLine="496"/>
              <w:jc w:val="both"/>
              <w:rPr>
                <w:sz w:val="24"/>
                <w:szCs w:val="24"/>
              </w:rPr>
            </w:pPr>
            <w:r w:rsidRPr="00BC396C">
              <w:rPr>
                <w:sz w:val="24"/>
                <w:szCs w:val="24"/>
              </w:rPr>
              <w:t>Oświadczenie o spełnianiu warunków i braku podstaw do wykluczenia</w:t>
            </w:r>
          </w:p>
        </w:tc>
      </w:tr>
      <w:tr w:rsidR="00FE66C6" w:rsidRPr="00BC396C" w14:paraId="26B2EF14" w14:textId="77777777">
        <w:tc>
          <w:tcPr>
            <w:tcW w:w="425" w:type="dxa"/>
          </w:tcPr>
          <w:p w14:paraId="2824D22A" w14:textId="77777777" w:rsidR="00FE66C6" w:rsidRPr="00BC396C" w:rsidRDefault="00767873">
            <w:pPr>
              <w:spacing w:line="360" w:lineRule="auto"/>
              <w:ind w:left="-637" w:right="-70" w:firstLine="637"/>
              <w:jc w:val="center"/>
              <w:rPr>
                <w:sz w:val="24"/>
                <w:szCs w:val="24"/>
              </w:rPr>
            </w:pPr>
            <w:r w:rsidRPr="00BC396C">
              <w:rPr>
                <w:sz w:val="24"/>
                <w:szCs w:val="24"/>
              </w:rPr>
              <w:t>3</w:t>
            </w:r>
          </w:p>
        </w:tc>
        <w:tc>
          <w:tcPr>
            <w:tcW w:w="8221" w:type="dxa"/>
          </w:tcPr>
          <w:p w14:paraId="279F55FF" w14:textId="77777777" w:rsidR="00FE66C6" w:rsidRPr="00BC396C" w:rsidRDefault="00FE66C6">
            <w:pPr>
              <w:spacing w:line="360" w:lineRule="auto"/>
              <w:ind w:firstLine="496"/>
              <w:jc w:val="both"/>
              <w:rPr>
                <w:sz w:val="24"/>
                <w:szCs w:val="24"/>
              </w:rPr>
            </w:pPr>
          </w:p>
        </w:tc>
      </w:tr>
      <w:tr w:rsidR="00FE66C6" w:rsidRPr="00BC396C" w14:paraId="3A573C7F" w14:textId="77777777">
        <w:tc>
          <w:tcPr>
            <w:tcW w:w="425" w:type="dxa"/>
          </w:tcPr>
          <w:p w14:paraId="398AAB22" w14:textId="77777777" w:rsidR="00FE66C6" w:rsidRPr="00BC396C" w:rsidRDefault="00767873">
            <w:pPr>
              <w:spacing w:line="360" w:lineRule="auto"/>
              <w:ind w:left="-637" w:right="-70" w:firstLine="637"/>
              <w:jc w:val="center"/>
              <w:rPr>
                <w:sz w:val="24"/>
                <w:szCs w:val="24"/>
              </w:rPr>
            </w:pPr>
            <w:r w:rsidRPr="00BC396C">
              <w:rPr>
                <w:sz w:val="24"/>
                <w:szCs w:val="24"/>
              </w:rPr>
              <w:t>4</w:t>
            </w:r>
          </w:p>
        </w:tc>
        <w:tc>
          <w:tcPr>
            <w:tcW w:w="8221" w:type="dxa"/>
          </w:tcPr>
          <w:p w14:paraId="17D3FB2A" w14:textId="77777777" w:rsidR="00FE66C6" w:rsidRPr="00BC396C" w:rsidRDefault="00FE66C6">
            <w:pPr>
              <w:spacing w:line="360" w:lineRule="auto"/>
              <w:ind w:firstLine="496"/>
              <w:jc w:val="both"/>
              <w:rPr>
                <w:sz w:val="24"/>
                <w:szCs w:val="24"/>
              </w:rPr>
            </w:pPr>
          </w:p>
        </w:tc>
      </w:tr>
    </w:tbl>
    <w:p w14:paraId="3FB89D7E" w14:textId="77777777" w:rsidR="00FE66C6" w:rsidRPr="00BC396C" w:rsidRDefault="00767873">
      <w:pPr>
        <w:spacing w:line="360" w:lineRule="auto"/>
        <w:ind w:left="426"/>
        <w:jc w:val="both"/>
        <w:rPr>
          <w:sz w:val="24"/>
          <w:szCs w:val="24"/>
        </w:rPr>
      </w:pPr>
      <w:r w:rsidRPr="00BC396C">
        <w:rPr>
          <w:sz w:val="24"/>
          <w:szCs w:val="24"/>
        </w:rPr>
        <w:t>pozostałe dokumenty, o których mowa w Specyfikacji Istotnych Warunków Zamówienia,</w:t>
      </w:r>
    </w:p>
    <w:p w14:paraId="287EBDF2" w14:textId="77777777" w:rsidR="00FE66C6" w:rsidRPr="00BC396C" w:rsidRDefault="00767873">
      <w:pPr>
        <w:spacing w:line="360" w:lineRule="auto"/>
        <w:ind w:firstLine="496"/>
        <w:jc w:val="both"/>
        <w:rPr>
          <w:sz w:val="24"/>
          <w:szCs w:val="24"/>
        </w:rPr>
      </w:pPr>
      <w:r w:rsidRPr="00BC396C">
        <w:rPr>
          <w:sz w:val="24"/>
          <w:szCs w:val="24"/>
        </w:rPr>
        <w:t>inne ................................................................. .</w:t>
      </w:r>
    </w:p>
    <w:p w14:paraId="2149B838" w14:textId="77777777" w:rsidR="00FE66C6" w:rsidRPr="00BC396C" w:rsidRDefault="00767873">
      <w:pPr>
        <w:tabs>
          <w:tab w:val="left" w:pos="1985"/>
          <w:tab w:val="left" w:pos="4820"/>
          <w:tab w:val="left" w:pos="5387"/>
          <w:tab w:val="left" w:pos="8931"/>
        </w:tabs>
        <w:spacing w:before="960" w:line="360" w:lineRule="auto"/>
        <w:rPr>
          <w:sz w:val="24"/>
          <w:szCs w:val="24"/>
        </w:rPr>
      </w:pPr>
      <w:r w:rsidRPr="00BC396C">
        <w:rPr>
          <w:sz w:val="24"/>
          <w:szCs w:val="24"/>
          <w:u w:val="dotted"/>
        </w:rPr>
        <w:tab/>
      </w:r>
      <w:r w:rsidRPr="00BC396C">
        <w:rPr>
          <w:sz w:val="24"/>
          <w:szCs w:val="24"/>
        </w:rPr>
        <w:t xml:space="preserve"> dnia </w:t>
      </w:r>
      <w:r w:rsidRPr="00BC396C">
        <w:rPr>
          <w:sz w:val="24"/>
          <w:szCs w:val="24"/>
          <w:u w:val="dotted"/>
        </w:rPr>
        <w:tab/>
      </w:r>
      <w:r w:rsidRPr="00BC396C">
        <w:rPr>
          <w:sz w:val="24"/>
          <w:szCs w:val="24"/>
        </w:rPr>
        <w:tab/>
      </w:r>
      <w:r w:rsidRPr="00BC396C">
        <w:rPr>
          <w:sz w:val="24"/>
          <w:szCs w:val="24"/>
          <w:u w:val="dotted"/>
        </w:rPr>
        <w:tab/>
      </w:r>
    </w:p>
    <w:p w14:paraId="242D04E0" w14:textId="77777777" w:rsidR="00FE66C6" w:rsidRPr="00BC396C" w:rsidRDefault="00767873">
      <w:pPr>
        <w:ind w:left="5529"/>
        <w:jc w:val="center"/>
        <w:rPr>
          <w:sz w:val="24"/>
          <w:szCs w:val="24"/>
        </w:rPr>
      </w:pPr>
      <w:r w:rsidRPr="00BC396C">
        <w:rPr>
          <w:sz w:val="24"/>
          <w:szCs w:val="24"/>
          <w:vertAlign w:val="superscript"/>
        </w:rPr>
        <w:t>podpis osoby uprawnionej do składania oświadczeń woli w imieniu wykonawcy</w:t>
      </w:r>
    </w:p>
    <w:p w14:paraId="6E20D89E" w14:textId="77777777" w:rsidR="007B6439" w:rsidRPr="00BC396C" w:rsidRDefault="007B6439" w:rsidP="007B6439">
      <w:pPr>
        <w:spacing w:line="360" w:lineRule="auto"/>
        <w:ind w:left="1701" w:hanging="1701"/>
        <w:jc w:val="both"/>
        <w:rPr>
          <w:sz w:val="24"/>
          <w:szCs w:val="24"/>
        </w:rPr>
      </w:pPr>
      <w:r w:rsidRPr="00BC396C">
        <w:rPr>
          <w:sz w:val="24"/>
          <w:szCs w:val="24"/>
        </w:rPr>
        <w:t>adres email do korespondencji:</w:t>
      </w:r>
    </w:p>
    <w:p w14:paraId="7D231E08" w14:textId="77777777" w:rsidR="007B6439" w:rsidRPr="00BC396C" w:rsidRDefault="007B6439" w:rsidP="007B6439">
      <w:pPr>
        <w:spacing w:line="360" w:lineRule="auto"/>
        <w:ind w:left="1701" w:hanging="1701"/>
        <w:jc w:val="both"/>
        <w:rPr>
          <w:sz w:val="24"/>
          <w:szCs w:val="24"/>
        </w:rPr>
      </w:pPr>
      <w:r w:rsidRPr="00BC396C">
        <w:rPr>
          <w:sz w:val="24"/>
          <w:szCs w:val="24"/>
        </w:rPr>
        <w:t>………………………………………………..</w:t>
      </w:r>
    </w:p>
    <w:p w14:paraId="474403D4" w14:textId="77777777" w:rsidR="007B6439" w:rsidRPr="00BC396C" w:rsidRDefault="007B6439" w:rsidP="007B6439">
      <w:pPr>
        <w:spacing w:line="360" w:lineRule="auto"/>
        <w:ind w:left="1701" w:hanging="1701"/>
        <w:jc w:val="both"/>
        <w:rPr>
          <w:sz w:val="24"/>
          <w:szCs w:val="24"/>
        </w:rPr>
      </w:pPr>
      <w:r w:rsidRPr="00BC396C">
        <w:rPr>
          <w:sz w:val="24"/>
          <w:szCs w:val="24"/>
        </w:rPr>
        <w:t>Nr tel.</w:t>
      </w:r>
    </w:p>
    <w:p w14:paraId="1753BDA6" w14:textId="77777777" w:rsidR="007B6439" w:rsidRPr="00BC396C" w:rsidRDefault="007B6439" w:rsidP="007B6439">
      <w:pPr>
        <w:spacing w:line="360" w:lineRule="auto"/>
        <w:ind w:left="1701" w:hanging="1701"/>
        <w:jc w:val="both"/>
        <w:rPr>
          <w:sz w:val="24"/>
          <w:szCs w:val="24"/>
        </w:rPr>
      </w:pPr>
      <w:r w:rsidRPr="00BC396C">
        <w:rPr>
          <w:sz w:val="24"/>
          <w:szCs w:val="24"/>
        </w:rPr>
        <w:t>………………………………………………..</w:t>
      </w:r>
    </w:p>
    <w:p w14:paraId="029F56C9" w14:textId="77777777" w:rsidR="007B6439" w:rsidRPr="00BC396C" w:rsidRDefault="007B6439" w:rsidP="007B6439">
      <w:pPr>
        <w:spacing w:line="360" w:lineRule="auto"/>
        <w:ind w:left="1701" w:hanging="1701"/>
        <w:jc w:val="both"/>
        <w:rPr>
          <w:sz w:val="24"/>
          <w:szCs w:val="24"/>
        </w:rPr>
      </w:pPr>
      <w:r w:rsidRPr="00BC396C">
        <w:rPr>
          <w:sz w:val="24"/>
          <w:szCs w:val="24"/>
        </w:rPr>
        <w:t>Nr faxu</w:t>
      </w:r>
    </w:p>
    <w:p w14:paraId="35D10974" w14:textId="77777777" w:rsidR="0083230E" w:rsidRPr="00BC396C" w:rsidRDefault="007B6439">
      <w:pPr>
        <w:spacing w:line="360" w:lineRule="auto"/>
        <w:ind w:left="1701" w:hanging="1701"/>
        <w:jc w:val="both"/>
        <w:rPr>
          <w:sz w:val="24"/>
          <w:szCs w:val="24"/>
        </w:rPr>
      </w:pPr>
      <w:r w:rsidRPr="00BC396C">
        <w:rPr>
          <w:sz w:val="24"/>
          <w:szCs w:val="24"/>
        </w:rPr>
        <w:t>………………………………………………..</w:t>
      </w:r>
    </w:p>
    <w:p w14:paraId="2F6475F8" w14:textId="77777777" w:rsidR="00BC396C" w:rsidRPr="00BC396C" w:rsidRDefault="00BC396C">
      <w:pPr>
        <w:spacing w:line="360" w:lineRule="auto"/>
        <w:ind w:left="1701" w:hanging="1701"/>
        <w:jc w:val="both"/>
        <w:rPr>
          <w:sz w:val="24"/>
          <w:szCs w:val="24"/>
        </w:rPr>
      </w:pPr>
    </w:p>
    <w:p w14:paraId="3C0E78DF" w14:textId="77777777" w:rsidR="00BC396C" w:rsidRPr="00BC396C" w:rsidRDefault="00BC396C" w:rsidP="00BC396C">
      <w:pPr>
        <w:spacing w:line="360" w:lineRule="auto"/>
        <w:jc w:val="center"/>
        <w:rPr>
          <w:b/>
          <w:sz w:val="24"/>
          <w:szCs w:val="24"/>
        </w:rPr>
      </w:pPr>
      <w:r w:rsidRPr="00BC396C">
        <w:rPr>
          <w:b/>
          <w:sz w:val="24"/>
          <w:szCs w:val="24"/>
        </w:rPr>
        <w:t>OŚWIADCZENIE WYKONAWCÓW</w:t>
      </w:r>
    </w:p>
    <w:p w14:paraId="123FCB52" w14:textId="77777777" w:rsidR="00BC396C" w:rsidRPr="00BC396C" w:rsidRDefault="00BC396C" w:rsidP="00BC396C">
      <w:pPr>
        <w:spacing w:line="360" w:lineRule="auto"/>
        <w:jc w:val="center"/>
        <w:rPr>
          <w:sz w:val="24"/>
          <w:szCs w:val="24"/>
        </w:rPr>
      </w:pPr>
      <w:r w:rsidRPr="00BC396C">
        <w:rPr>
          <w:sz w:val="24"/>
          <w:szCs w:val="24"/>
        </w:rPr>
        <w:t>(obowiązek informacyjny realizowany w związku z art. 13 i art. 14 Rozporządzenia Parlamentu Europejskiego i Rady (UE) 2016/679)</w:t>
      </w:r>
    </w:p>
    <w:p w14:paraId="3467C721" w14:textId="77777777" w:rsidR="00BC396C" w:rsidRPr="00BC396C" w:rsidRDefault="00BC396C" w:rsidP="00BC396C">
      <w:pPr>
        <w:spacing w:line="360" w:lineRule="auto"/>
        <w:jc w:val="both"/>
        <w:rPr>
          <w:sz w:val="24"/>
          <w:szCs w:val="24"/>
        </w:rPr>
      </w:pPr>
    </w:p>
    <w:p w14:paraId="0C4F1BA0" w14:textId="77777777" w:rsidR="00BC396C" w:rsidRPr="00BC396C" w:rsidRDefault="00BC396C" w:rsidP="00BC396C">
      <w:pPr>
        <w:spacing w:line="360" w:lineRule="auto"/>
        <w:jc w:val="both"/>
        <w:rPr>
          <w:sz w:val="24"/>
          <w:szCs w:val="24"/>
        </w:rPr>
      </w:pPr>
      <w:r w:rsidRPr="00BC396C">
        <w:rPr>
          <w:sz w:val="24"/>
          <w:szCs w:val="24"/>
        </w:rPr>
        <w:lastRenderedPageBreak/>
        <w:t>W związku z realizacją Projektu pn. "Nowoczesna edukacja w gminie Śrem"</w:t>
      </w:r>
      <w:r>
        <w:rPr>
          <w:sz w:val="24"/>
          <w:szCs w:val="24"/>
        </w:rPr>
        <w:t xml:space="preserve"> </w:t>
      </w:r>
      <w:r w:rsidRPr="00BC396C">
        <w:rPr>
          <w:sz w:val="24"/>
          <w:szCs w:val="24"/>
        </w:rPr>
        <w:t>oświadczam, że przyjmuję do wiadomości, iż:</w:t>
      </w:r>
    </w:p>
    <w:p w14:paraId="51E38C69" w14:textId="77777777" w:rsidR="00BC396C" w:rsidRDefault="00BC396C" w:rsidP="00BC396C">
      <w:pPr>
        <w:pStyle w:val="Akapitzlist"/>
        <w:numPr>
          <w:ilvl w:val="0"/>
          <w:numId w:val="42"/>
        </w:numPr>
        <w:spacing w:line="360" w:lineRule="auto"/>
        <w:jc w:val="both"/>
        <w:rPr>
          <w:sz w:val="24"/>
          <w:szCs w:val="24"/>
        </w:rPr>
      </w:pPr>
      <w:r w:rsidRPr="00BC396C">
        <w:rPr>
          <w:sz w:val="24"/>
          <w:szCs w:val="24"/>
        </w:rPr>
        <w:t>Administratorem moich danych osobowych jest w odniesieniu do zbioru Wnioskodawcy WRPO 2007-2013 i 2014-2020 – Marszałek Województwa Wielkopolskiego mający siedzibę przy al. Niepodległości 34, 61-714 Poznań. Natomiast w odniesieniu do zbioru Centralny system teleinformatyczny wspierający realizację programów operacyjnych minister właściwy do spraw rozwoju regionalnego, mający siedzibę przy ul. Wspólnej 2/4, 00-926 Warszawa.</w:t>
      </w:r>
    </w:p>
    <w:p w14:paraId="218E7655" w14:textId="77777777" w:rsidR="00BC396C" w:rsidRDefault="00BC396C" w:rsidP="00BC396C">
      <w:pPr>
        <w:pStyle w:val="Akapitzlist"/>
        <w:numPr>
          <w:ilvl w:val="0"/>
          <w:numId w:val="42"/>
        </w:numPr>
        <w:spacing w:line="360" w:lineRule="auto"/>
        <w:jc w:val="both"/>
        <w:rPr>
          <w:sz w:val="24"/>
          <w:szCs w:val="24"/>
        </w:rPr>
      </w:pPr>
      <w:r w:rsidRPr="00BC396C">
        <w:rPr>
          <w:sz w:val="24"/>
          <w:szCs w:val="24"/>
        </w:rPr>
        <w:t>W sprawach związanych z przetwarzaniem danych osobowych mogę skontaktować się z Inspektorem ochrony danyc</w:t>
      </w:r>
      <w:r>
        <w:rPr>
          <w:sz w:val="24"/>
          <w:szCs w:val="24"/>
        </w:rPr>
        <w:t>h osobowych</w:t>
      </w:r>
    </w:p>
    <w:p w14:paraId="715E5AB7" w14:textId="77777777" w:rsidR="00BC396C" w:rsidRDefault="00BC396C" w:rsidP="00BC396C">
      <w:pPr>
        <w:pStyle w:val="Akapitzlist"/>
        <w:numPr>
          <w:ilvl w:val="1"/>
          <w:numId w:val="42"/>
        </w:numPr>
        <w:spacing w:line="360" w:lineRule="auto"/>
        <w:jc w:val="both"/>
        <w:rPr>
          <w:sz w:val="24"/>
          <w:szCs w:val="24"/>
        </w:rPr>
      </w:pPr>
      <w:r w:rsidRPr="00BC396C">
        <w:rPr>
          <w:sz w:val="24"/>
          <w:szCs w:val="24"/>
        </w:rPr>
        <w:t>w ramach zbioru Wnioskodawcy WRPO 2007-2013 – 2014-2020: Departament Organizacyjny i Kadr, Urząd Marszałkowski Województwa Wielkopolskiego w Poznaniu, al. Niepodległości 34, 61-714 Poznań, e-mai</w:t>
      </w:r>
      <w:r>
        <w:rPr>
          <w:sz w:val="24"/>
          <w:szCs w:val="24"/>
        </w:rPr>
        <w:t>l: inspektor.ochrony@umww.pl,</w:t>
      </w:r>
    </w:p>
    <w:p w14:paraId="4BCB1564" w14:textId="77777777" w:rsidR="00BC396C" w:rsidRDefault="00BC396C" w:rsidP="00BC396C">
      <w:pPr>
        <w:pStyle w:val="Akapitzlist"/>
        <w:numPr>
          <w:ilvl w:val="1"/>
          <w:numId w:val="42"/>
        </w:numPr>
        <w:spacing w:line="360" w:lineRule="auto"/>
        <w:jc w:val="both"/>
        <w:rPr>
          <w:sz w:val="24"/>
          <w:szCs w:val="24"/>
        </w:rPr>
      </w:pPr>
      <w:r w:rsidRPr="00BC396C">
        <w:rPr>
          <w:sz w:val="24"/>
          <w:szCs w:val="24"/>
        </w:rPr>
        <w:t>w ramach zbioru Centralny system teleinformatyczny: Ministerstwo Inwestycji i Rozwoju, ul. Wspólna 2/4,00-926 War</w:t>
      </w:r>
      <w:r>
        <w:rPr>
          <w:sz w:val="24"/>
          <w:szCs w:val="24"/>
        </w:rPr>
        <w:t xml:space="preserve">szawa, e-mail: </w:t>
      </w:r>
      <w:hyperlink r:id="rId8" w:history="1">
        <w:r w:rsidRPr="00E43ADF">
          <w:rPr>
            <w:rStyle w:val="Hipercze"/>
            <w:sz w:val="24"/>
            <w:szCs w:val="24"/>
          </w:rPr>
          <w:t>iod@miir.gov.pl</w:t>
        </w:r>
      </w:hyperlink>
      <w:r>
        <w:rPr>
          <w:sz w:val="24"/>
          <w:szCs w:val="24"/>
        </w:rPr>
        <w:t>.</w:t>
      </w:r>
    </w:p>
    <w:p w14:paraId="4900815B" w14:textId="77777777" w:rsidR="00BC396C" w:rsidRDefault="00BC396C" w:rsidP="00BC396C">
      <w:pPr>
        <w:pStyle w:val="Akapitzlist"/>
        <w:numPr>
          <w:ilvl w:val="0"/>
          <w:numId w:val="42"/>
        </w:numPr>
        <w:spacing w:line="360" w:lineRule="auto"/>
        <w:jc w:val="both"/>
        <w:rPr>
          <w:sz w:val="24"/>
          <w:szCs w:val="24"/>
        </w:rPr>
      </w:pPr>
      <w:r w:rsidRPr="00BC396C">
        <w:rPr>
          <w:sz w:val="24"/>
          <w:szCs w:val="24"/>
        </w:rPr>
        <w:t>Moje dane osobowe będą przechowywane do czasu rozliczenia Wielkopolskiego Regionalnego Programu Operacyjnego na lata 2014-2020 oraz zakończen</w:t>
      </w:r>
      <w:r>
        <w:rPr>
          <w:sz w:val="24"/>
          <w:szCs w:val="24"/>
        </w:rPr>
        <w:t>ia archiwizowania dokumentacji.</w:t>
      </w:r>
    </w:p>
    <w:p w14:paraId="336F6CB5" w14:textId="77777777" w:rsidR="00BC396C" w:rsidRDefault="00BC396C" w:rsidP="00BC396C">
      <w:pPr>
        <w:pStyle w:val="Akapitzlist"/>
        <w:numPr>
          <w:ilvl w:val="0"/>
          <w:numId w:val="42"/>
        </w:numPr>
        <w:spacing w:line="360" w:lineRule="auto"/>
        <w:jc w:val="both"/>
        <w:rPr>
          <w:sz w:val="24"/>
          <w:szCs w:val="24"/>
        </w:rPr>
      </w:pPr>
      <w:r w:rsidRPr="00BC396C">
        <w:rPr>
          <w:sz w:val="24"/>
          <w:szCs w:val="24"/>
        </w:rPr>
        <w:t xml:space="preserve">Przetwarzanie moich danych osobowych jest zgodne z prawem i spełnia warunki, o których mowa art. 6 ust. 1 lit. c oraz art. 9 ust. 2 lit. g Rozporządzenia Parlamentu Europejskiego i Rady (UE) 2016/679 z dnia 27 kwietnia 2016 roku w sprawie ochrony osób fizycznych w związku z przetwarzaniem danych osobowych i w sprawie swobodnego przepływu takich danych oraz uchylenia dyrektywy 95/46/WE– dane osobowe są niezbędne dla realizacji Wielkopolskiego Regionalnego Programu Operacyjnego </w:t>
      </w:r>
      <w:r>
        <w:rPr>
          <w:sz w:val="24"/>
          <w:szCs w:val="24"/>
        </w:rPr>
        <w:t>na lata 2014-2020 na podstawie:</w:t>
      </w:r>
    </w:p>
    <w:p w14:paraId="54AA1DC4" w14:textId="77777777" w:rsidR="00BC396C" w:rsidRDefault="00BC396C" w:rsidP="00BC396C">
      <w:pPr>
        <w:pStyle w:val="Akapitzlist"/>
        <w:numPr>
          <w:ilvl w:val="1"/>
          <w:numId w:val="42"/>
        </w:numPr>
        <w:spacing w:line="360" w:lineRule="auto"/>
        <w:jc w:val="both"/>
        <w:rPr>
          <w:sz w:val="24"/>
          <w:szCs w:val="24"/>
        </w:rPr>
      </w:pPr>
      <w:r w:rsidRPr="00BC396C">
        <w:rPr>
          <w:sz w:val="24"/>
          <w:szCs w:val="24"/>
        </w:rPr>
        <w:t>w odniesieniu do zbioru Wnioskodawcy WRPO 2007-2013 i 2014-2020:</w:t>
      </w:r>
    </w:p>
    <w:p w14:paraId="1D44C305" w14:textId="77777777" w:rsidR="00BC396C" w:rsidRDefault="00BC396C" w:rsidP="00BC396C">
      <w:pPr>
        <w:pStyle w:val="Akapitzlist"/>
        <w:numPr>
          <w:ilvl w:val="2"/>
          <w:numId w:val="42"/>
        </w:numPr>
        <w:spacing w:line="360" w:lineRule="auto"/>
        <w:jc w:val="both"/>
        <w:rPr>
          <w:sz w:val="24"/>
          <w:szCs w:val="24"/>
        </w:rPr>
      </w:pPr>
      <w:r w:rsidRPr="00BC396C">
        <w:rPr>
          <w:sz w:val="24"/>
          <w:szCs w:val="24"/>
        </w:rPr>
        <w:t xml:space="preserve">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w:t>
      </w:r>
      <w:r w:rsidRPr="00BC396C">
        <w:rPr>
          <w:sz w:val="24"/>
          <w:szCs w:val="24"/>
        </w:rPr>
        <w:lastRenderedPageBreak/>
        <w:t>ogólne dotyczące Europejskiego Funduszu Rozwoju Regionalnego, Europejskiego Funduszu Społecznego, Funduszu Spójności i Europejskiego Funduszu Morskiego i Rybackiego oraz uchylającego rozporządzenie Rady (WE) nr 1083/2006 (Dz. Urz. UE L 347 z 20.12.2013, str. 320, z późn. zm.);</w:t>
      </w:r>
    </w:p>
    <w:p w14:paraId="71FA4FFC" w14:textId="77777777" w:rsidR="00BC396C" w:rsidRDefault="00BC396C" w:rsidP="00BC396C">
      <w:pPr>
        <w:pStyle w:val="Akapitzlist"/>
        <w:numPr>
          <w:ilvl w:val="2"/>
          <w:numId w:val="42"/>
        </w:numPr>
        <w:spacing w:line="360" w:lineRule="auto"/>
        <w:jc w:val="both"/>
        <w:rPr>
          <w:sz w:val="24"/>
          <w:szCs w:val="24"/>
        </w:rPr>
      </w:pPr>
      <w:r w:rsidRPr="00BC396C">
        <w:rPr>
          <w:sz w:val="24"/>
          <w:szCs w:val="24"/>
        </w:rPr>
        <w:t>rozporządzenia Parlamentu Europejskiego i Rady (UE) nr 1304/2013 z dnia 17 grudnia 2013 r. w sprawie Europejskiego Funduszu Społecznego i uchylającego rozporządzenie Rady (WE) nr 1081/2006 (Dz. Urz. UE L 347 z 20.1</w:t>
      </w:r>
      <w:r>
        <w:rPr>
          <w:sz w:val="24"/>
          <w:szCs w:val="24"/>
        </w:rPr>
        <w:t>2.2013, str. 470, z późn. zm.);</w:t>
      </w:r>
    </w:p>
    <w:p w14:paraId="2ADB6717" w14:textId="77777777" w:rsidR="00BC396C" w:rsidRDefault="00BC396C" w:rsidP="00BC396C">
      <w:pPr>
        <w:pStyle w:val="Akapitzlist"/>
        <w:numPr>
          <w:ilvl w:val="2"/>
          <w:numId w:val="42"/>
        </w:numPr>
        <w:spacing w:line="360" w:lineRule="auto"/>
        <w:jc w:val="both"/>
        <w:rPr>
          <w:sz w:val="24"/>
          <w:szCs w:val="24"/>
        </w:rPr>
      </w:pPr>
      <w:r w:rsidRPr="00BC396C">
        <w:rPr>
          <w:sz w:val="24"/>
          <w:szCs w:val="24"/>
        </w:rPr>
        <w:t>ustawy z dnia 11 lipca 2014 r. o zasadach realizacji programów w zakresie polityki spójności finansowanych w perspektywie finansowej 2014–202</w:t>
      </w:r>
      <w:r>
        <w:rPr>
          <w:sz w:val="24"/>
          <w:szCs w:val="24"/>
        </w:rPr>
        <w:t>0 (Dz. U. z 2018 r. poz. 1431).</w:t>
      </w:r>
    </w:p>
    <w:p w14:paraId="3E0EB09A" w14:textId="77777777" w:rsidR="00BC396C" w:rsidRDefault="00BC396C" w:rsidP="00BC396C">
      <w:pPr>
        <w:pStyle w:val="Akapitzlist"/>
        <w:numPr>
          <w:ilvl w:val="1"/>
          <w:numId w:val="42"/>
        </w:numPr>
        <w:spacing w:line="360" w:lineRule="auto"/>
        <w:jc w:val="both"/>
        <w:rPr>
          <w:sz w:val="24"/>
          <w:szCs w:val="24"/>
        </w:rPr>
      </w:pPr>
      <w:r w:rsidRPr="00BC396C">
        <w:rPr>
          <w:sz w:val="24"/>
          <w:szCs w:val="24"/>
        </w:rPr>
        <w:t>w odniesieniu do zbioru Centralny system teleinformatyczny wspierający rea</w:t>
      </w:r>
      <w:r>
        <w:rPr>
          <w:sz w:val="24"/>
          <w:szCs w:val="24"/>
        </w:rPr>
        <w:t>lizację programów operacyjnych:</w:t>
      </w:r>
    </w:p>
    <w:p w14:paraId="5499D637" w14:textId="77777777" w:rsidR="00BC396C" w:rsidRDefault="00BC396C" w:rsidP="00BC396C">
      <w:pPr>
        <w:pStyle w:val="Akapitzlist"/>
        <w:numPr>
          <w:ilvl w:val="2"/>
          <w:numId w:val="42"/>
        </w:numPr>
        <w:spacing w:line="360" w:lineRule="auto"/>
        <w:jc w:val="both"/>
        <w:rPr>
          <w:sz w:val="24"/>
          <w:szCs w:val="24"/>
        </w:rPr>
      </w:pPr>
      <w:r w:rsidRPr="00BC396C">
        <w:rPr>
          <w:sz w:val="24"/>
          <w:szCs w:val="24"/>
        </w:rPr>
        <w:t>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w:t>
      </w:r>
      <w:r>
        <w:rPr>
          <w:sz w:val="24"/>
          <w:szCs w:val="24"/>
        </w:rPr>
        <w:t>013, str. 320, z późn. zm.);</w:t>
      </w:r>
    </w:p>
    <w:p w14:paraId="2CBBE6C1" w14:textId="77777777" w:rsidR="00BC396C" w:rsidRDefault="00BC396C" w:rsidP="00BC396C">
      <w:pPr>
        <w:pStyle w:val="Akapitzlist"/>
        <w:numPr>
          <w:ilvl w:val="2"/>
          <w:numId w:val="42"/>
        </w:numPr>
        <w:spacing w:line="360" w:lineRule="auto"/>
        <w:jc w:val="both"/>
        <w:rPr>
          <w:sz w:val="24"/>
          <w:szCs w:val="24"/>
        </w:rPr>
      </w:pPr>
      <w:r w:rsidRPr="00BC396C">
        <w:rPr>
          <w:sz w:val="24"/>
          <w:szCs w:val="24"/>
        </w:rPr>
        <w:t>rozporządzenia Parlamentu Europejskiego i Rady (UE) nr 1304/2013 z dnia 17 grudnia 2013 r. w sprawie Europejskiego Funduszu Społecznego i uchylającego rozporządzenie Rady (WE) nr 1081/2006 (Dz. Urz. UE L 347 z 20.12.2</w:t>
      </w:r>
      <w:r>
        <w:rPr>
          <w:sz w:val="24"/>
          <w:szCs w:val="24"/>
        </w:rPr>
        <w:t>013, str. 470, z późn. zm.);</w:t>
      </w:r>
    </w:p>
    <w:p w14:paraId="3F904DBC" w14:textId="77777777" w:rsidR="00BC396C" w:rsidRDefault="00BC396C" w:rsidP="00BC396C">
      <w:pPr>
        <w:pStyle w:val="Akapitzlist"/>
        <w:numPr>
          <w:ilvl w:val="2"/>
          <w:numId w:val="42"/>
        </w:numPr>
        <w:spacing w:line="360" w:lineRule="auto"/>
        <w:jc w:val="both"/>
        <w:rPr>
          <w:sz w:val="24"/>
          <w:szCs w:val="24"/>
        </w:rPr>
      </w:pPr>
      <w:r w:rsidRPr="00BC396C">
        <w:rPr>
          <w:sz w:val="24"/>
          <w:szCs w:val="24"/>
        </w:rPr>
        <w:t>ustawy z dnia 11 lipca 2014 r. o zasadach realizacji programów w zakresie polityki spójności finansowanych w perspektywie finansowej 2014–2020 (</w:t>
      </w:r>
      <w:r>
        <w:rPr>
          <w:sz w:val="24"/>
          <w:szCs w:val="24"/>
        </w:rPr>
        <w:t>Dz. U. z 2018 r. poz. 1431);</w:t>
      </w:r>
    </w:p>
    <w:p w14:paraId="1E02F40D" w14:textId="77777777" w:rsidR="00BC396C" w:rsidRDefault="00BC396C" w:rsidP="00BC396C">
      <w:pPr>
        <w:pStyle w:val="Akapitzlist"/>
        <w:numPr>
          <w:ilvl w:val="2"/>
          <w:numId w:val="42"/>
        </w:numPr>
        <w:spacing w:line="360" w:lineRule="auto"/>
        <w:jc w:val="both"/>
        <w:rPr>
          <w:sz w:val="24"/>
          <w:szCs w:val="24"/>
        </w:rPr>
      </w:pPr>
      <w:r w:rsidRPr="00BC396C">
        <w:rPr>
          <w:sz w:val="24"/>
          <w:szCs w:val="24"/>
        </w:rPr>
        <w:lastRenderedPageBreak/>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w:t>
      </w:r>
      <w:r>
        <w:rPr>
          <w:sz w:val="24"/>
          <w:szCs w:val="24"/>
        </w:rPr>
        <w:t xml:space="preserve"> UE L 286 z 30.09.2014, str.1).</w:t>
      </w:r>
    </w:p>
    <w:p w14:paraId="72594686" w14:textId="77777777" w:rsidR="00BC396C" w:rsidRDefault="00BC396C" w:rsidP="00BC396C">
      <w:pPr>
        <w:pStyle w:val="Akapitzlist"/>
        <w:numPr>
          <w:ilvl w:val="0"/>
          <w:numId w:val="42"/>
        </w:numPr>
        <w:spacing w:line="360" w:lineRule="auto"/>
        <w:jc w:val="both"/>
        <w:rPr>
          <w:sz w:val="24"/>
          <w:szCs w:val="24"/>
        </w:rPr>
      </w:pPr>
      <w:r w:rsidRPr="00BC396C">
        <w:rPr>
          <w:sz w:val="24"/>
          <w:szCs w:val="24"/>
        </w:rPr>
        <w:t xml:space="preserve">Moje dane osobowe będą przetwarzane wyłącznie w celu realizacji Projektu (nr Projektu) Nowoczesna edukacja w gminie Śrem, w szczególności potwierdzenia kwalifikowalności wydatków, ewaluacji, kontroli, audytu oraz w celu archiwizacji w ramach Wielkopolskiego Regionalnego Programu Operacyjnego </w:t>
      </w:r>
      <w:r>
        <w:rPr>
          <w:sz w:val="24"/>
          <w:szCs w:val="24"/>
        </w:rPr>
        <w:t>na lata 2014-2020 (WRPO 2014+).</w:t>
      </w:r>
    </w:p>
    <w:p w14:paraId="5AAA6B61" w14:textId="1EE4DE53" w:rsidR="0052420F" w:rsidRPr="000040A5" w:rsidRDefault="00BC396C" w:rsidP="0052420F">
      <w:pPr>
        <w:pStyle w:val="Akapitzlist"/>
        <w:numPr>
          <w:ilvl w:val="0"/>
          <w:numId w:val="42"/>
        </w:numPr>
        <w:spacing w:line="360" w:lineRule="auto"/>
        <w:jc w:val="both"/>
        <w:rPr>
          <w:sz w:val="24"/>
          <w:szCs w:val="24"/>
        </w:rPr>
      </w:pPr>
      <w:r w:rsidRPr="000040A5">
        <w:rPr>
          <w:sz w:val="24"/>
          <w:szCs w:val="24"/>
        </w:rPr>
        <w:t xml:space="preserve">Moje dane osobowe zostały powierzone do przetwarzania Instytucji Zarządzającej – Zarząd Województwa Wielkopolskiego, al. Niepodległości 34, 61-714 Poznań (nazwa i adres właściwej Instytucji Zarządzającej), Beneficjentowi realizującemu Projekt – Gminie Śrem, Plac 20 Października 1 63-100 Śrem (nazwa i adres Beneficjenta) oraz podmiotom, które na zlecenie Beneficjenta uczestniczą w realizacji Projektu - </w:t>
      </w:r>
      <w:r w:rsidR="0052420F" w:rsidRPr="000040A5">
        <w:rPr>
          <w:sz w:val="24"/>
          <w:szCs w:val="24"/>
        </w:rPr>
        <w:t xml:space="preserve">Fundacja </w:t>
      </w:r>
      <w:proofErr w:type="spellStart"/>
      <w:r w:rsidR="0052420F" w:rsidRPr="000040A5">
        <w:rPr>
          <w:sz w:val="24"/>
          <w:szCs w:val="24"/>
        </w:rPr>
        <w:t>EDUinn</w:t>
      </w:r>
      <w:proofErr w:type="spellEnd"/>
      <w:r w:rsidR="0052420F" w:rsidRPr="000040A5">
        <w:rPr>
          <w:sz w:val="24"/>
          <w:szCs w:val="24"/>
        </w:rPr>
        <w:t xml:space="preserve"> sp. k.</w:t>
      </w:r>
      <w:r w:rsidR="0052420F" w:rsidRPr="000040A5">
        <w:rPr>
          <w:sz w:val="24"/>
          <w:szCs w:val="24"/>
        </w:rPr>
        <w:t>61-424</w:t>
      </w:r>
      <w:r w:rsidR="0052420F" w:rsidRPr="000040A5">
        <w:rPr>
          <w:sz w:val="24"/>
          <w:szCs w:val="24"/>
        </w:rPr>
        <w:t xml:space="preserve"> </w:t>
      </w:r>
      <w:r w:rsidR="0052420F" w:rsidRPr="000040A5">
        <w:rPr>
          <w:sz w:val="24"/>
          <w:szCs w:val="24"/>
        </w:rPr>
        <w:t>Poznań</w:t>
      </w:r>
      <w:r w:rsidR="000040A5">
        <w:rPr>
          <w:sz w:val="24"/>
          <w:szCs w:val="24"/>
        </w:rPr>
        <w:t xml:space="preserve">, ul. </w:t>
      </w:r>
      <w:r w:rsidR="0052420F" w:rsidRPr="000040A5">
        <w:rPr>
          <w:sz w:val="24"/>
          <w:szCs w:val="24"/>
        </w:rPr>
        <w:t>Kobylińska 3</w:t>
      </w:r>
    </w:p>
    <w:p w14:paraId="65F37E89" w14:textId="59A04F64" w:rsidR="00BC396C" w:rsidRDefault="00BC396C" w:rsidP="0052420F">
      <w:pPr>
        <w:pStyle w:val="Akapitzlist"/>
        <w:numPr>
          <w:ilvl w:val="0"/>
          <w:numId w:val="42"/>
        </w:numPr>
        <w:spacing w:line="360" w:lineRule="auto"/>
        <w:jc w:val="both"/>
        <w:rPr>
          <w:sz w:val="24"/>
          <w:szCs w:val="24"/>
        </w:rPr>
      </w:pPr>
      <w:bookmarkStart w:id="1" w:name="_GoBack"/>
      <w:bookmarkEnd w:id="1"/>
      <w:r w:rsidRPr="00BC396C">
        <w:rPr>
          <w:sz w:val="24"/>
          <w:szCs w:val="24"/>
        </w:rPr>
        <w:t xml:space="preserve">Moje dane osobowe mogą zostać przekazane podmiotom realizującym badania ewaluacyjne na zlecenie Instytucji Zarządzającej lub Beneficjenta. Moje dane osobowe mogą zostać również powierzone specjalistycznym firmom, realizującym na zlecenie Instytucji Zarządzającej oraz Beneficjenta kontrole </w:t>
      </w:r>
      <w:r>
        <w:rPr>
          <w:sz w:val="24"/>
          <w:szCs w:val="24"/>
        </w:rPr>
        <w:t>i audyt w ramach WRPO 2014+.</w:t>
      </w:r>
    </w:p>
    <w:p w14:paraId="494A3159" w14:textId="77777777" w:rsidR="00BC396C" w:rsidRDefault="00BC396C" w:rsidP="00BC396C">
      <w:pPr>
        <w:pStyle w:val="Akapitzlist"/>
        <w:numPr>
          <w:ilvl w:val="0"/>
          <w:numId w:val="42"/>
        </w:numPr>
        <w:spacing w:line="360" w:lineRule="auto"/>
        <w:jc w:val="both"/>
        <w:rPr>
          <w:sz w:val="24"/>
          <w:szCs w:val="24"/>
        </w:rPr>
      </w:pPr>
      <w:r w:rsidRPr="00BC396C">
        <w:rPr>
          <w:sz w:val="24"/>
          <w:szCs w:val="24"/>
        </w:rPr>
        <w:t>Obowiązek podania danych wynika z przepisów prawa, odmowa ich podania jest równoznaczna z brakiem możliwości rozliczenia kosztów wyna</w:t>
      </w:r>
      <w:r>
        <w:rPr>
          <w:sz w:val="24"/>
          <w:szCs w:val="24"/>
        </w:rPr>
        <w:t>grodzenia w ramach Projektu.</w:t>
      </w:r>
    </w:p>
    <w:p w14:paraId="3E540C88" w14:textId="77777777" w:rsidR="00BC396C" w:rsidRDefault="00BC396C" w:rsidP="00BC396C">
      <w:pPr>
        <w:pStyle w:val="Akapitzlist"/>
        <w:numPr>
          <w:ilvl w:val="0"/>
          <w:numId w:val="42"/>
        </w:numPr>
        <w:spacing w:line="360" w:lineRule="auto"/>
        <w:jc w:val="both"/>
        <w:rPr>
          <w:sz w:val="24"/>
          <w:szCs w:val="24"/>
        </w:rPr>
      </w:pPr>
      <w:r w:rsidRPr="00BC396C">
        <w:rPr>
          <w:sz w:val="24"/>
          <w:szCs w:val="24"/>
        </w:rPr>
        <w:t>Mam prawo dostępu do treści swoich danych i ich sprostowania oraz</w:t>
      </w:r>
      <w:r>
        <w:rPr>
          <w:sz w:val="24"/>
          <w:szCs w:val="24"/>
        </w:rPr>
        <w:t xml:space="preserve"> ograniczenia przetwarzania.</w:t>
      </w:r>
    </w:p>
    <w:p w14:paraId="39719825" w14:textId="77777777" w:rsidR="00BC396C" w:rsidRDefault="00BC396C" w:rsidP="00BC396C">
      <w:pPr>
        <w:pStyle w:val="Akapitzlist"/>
        <w:numPr>
          <w:ilvl w:val="0"/>
          <w:numId w:val="42"/>
        </w:numPr>
        <w:spacing w:line="360" w:lineRule="auto"/>
        <w:jc w:val="both"/>
        <w:rPr>
          <w:sz w:val="24"/>
          <w:szCs w:val="24"/>
        </w:rPr>
      </w:pPr>
      <w:r w:rsidRPr="00BC396C">
        <w:rPr>
          <w:sz w:val="24"/>
          <w:szCs w:val="24"/>
        </w:rPr>
        <w:t>Mam prawo do wniesienia skargi do organu nadzorczego, którym jest Prezes Urzędu Ochrony Danych Osobowych.</w:t>
      </w:r>
    </w:p>
    <w:p w14:paraId="55E69C01" w14:textId="77777777" w:rsidR="00BC396C" w:rsidRDefault="00BC396C" w:rsidP="00BC396C">
      <w:pPr>
        <w:pStyle w:val="Akapitzlist"/>
        <w:numPr>
          <w:ilvl w:val="0"/>
          <w:numId w:val="42"/>
        </w:numPr>
        <w:spacing w:line="360" w:lineRule="auto"/>
        <w:jc w:val="both"/>
        <w:rPr>
          <w:sz w:val="24"/>
          <w:szCs w:val="24"/>
        </w:rPr>
      </w:pPr>
      <w:r w:rsidRPr="00BC396C">
        <w:rPr>
          <w:sz w:val="24"/>
          <w:szCs w:val="24"/>
        </w:rPr>
        <w:t>Moje dane osobowe nie będą przekazywane do państwa trzeciego lub o</w:t>
      </w:r>
      <w:r>
        <w:rPr>
          <w:sz w:val="24"/>
          <w:szCs w:val="24"/>
        </w:rPr>
        <w:t>rganizacji międzynarodowej.</w:t>
      </w:r>
    </w:p>
    <w:p w14:paraId="0AFBC708" w14:textId="77777777" w:rsidR="00BC396C" w:rsidRDefault="00BC396C" w:rsidP="00BC396C">
      <w:pPr>
        <w:pStyle w:val="Akapitzlist"/>
        <w:numPr>
          <w:ilvl w:val="0"/>
          <w:numId w:val="42"/>
        </w:numPr>
        <w:spacing w:line="360" w:lineRule="auto"/>
        <w:jc w:val="both"/>
        <w:rPr>
          <w:sz w:val="24"/>
          <w:szCs w:val="24"/>
        </w:rPr>
      </w:pPr>
      <w:r w:rsidRPr="00BC396C">
        <w:rPr>
          <w:sz w:val="24"/>
          <w:szCs w:val="24"/>
        </w:rPr>
        <w:lastRenderedPageBreak/>
        <w:t xml:space="preserve">Moje dane osobowe nie będą poddawane zautomatyzowanemu podejmowaniu decyzji. Oświadczam, iż podane przeze mnie dane osobowe są prawdziwe i aktualne. </w:t>
      </w:r>
    </w:p>
    <w:p w14:paraId="780F2A43" w14:textId="77777777" w:rsidR="00BC396C" w:rsidRDefault="00BC396C" w:rsidP="00BC396C">
      <w:pPr>
        <w:pStyle w:val="Akapitzlist"/>
        <w:spacing w:line="360" w:lineRule="auto"/>
        <w:jc w:val="both"/>
        <w:rPr>
          <w:sz w:val="24"/>
          <w:szCs w:val="24"/>
        </w:rPr>
      </w:pPr>
    </w:p>
    <w:p w14:paraId="78D53A8E" w14:textId="77777777" w:rsidR="00BC396C" w:rsidRDefault="00BC396C" w:rsidP="00BC396C">
      <w:pPr>
        <w:pStyle w:val="Akapitzlist"/>
        <w:spacing w:line="360" w:lineRule="auto"/>
        <w:jc w:val="both"/>
        <w:rPr>
          <w:sz w:val="24"/>
          <w:szCs w:val="24"/>
        </w:rPr>
      </w:pPr>
    </w:p>
    <w:p w14:paraId="27346148" w14:textId="77777777" w:rsidR="00BC396C" w:rsidRDefault="00BC396C" w:rsidP="00BC396C">
      <w:pPr>
        <w:pStyle w:val="Akapitzlist"/>
        <w:spacing w:line="360" w:lineRule="auto"/>
        <w:jc w:val="both"/>
        <w:rPr>
          <w:sz w:val="24"/>
          <w:szCs w:val="24"/>
        </w:rPr>
      </w:pPr>
    </w:p>
    <w:tbl>
      <w:tblPr>
        <w:tblStyle w:val="Tabela-Siatka"/>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84"/>
        <w:gridCol w:w="4284"/>
      </w:tblGrid>
      <w:tr w:rsidR="00BC396C" w14:paraId="3AA26707" w14:textId="77777777" w:rsidTr="00BC396C">
        <w:tc>
          <w:tcPr>
            <w:tcW w:w="4606" w:type="dxa"/>
          </w:tcPr>
          <w:p w14:paraId="1F84DF33" w14:textId="77777777" w:rsidR="00BC396C" w:rsidRDefault="00BC396C" w:rsidP="00BC396C">
            <w:pPr>
              <w:pStyle w:val="Akapitzlist"/>
              <w:spacing w:line="360" w:lineRule="auto"/>
              <w:ind w:left="0"/>
              <w:jc w:val="center"/>
              <w:rPr>
                <w:sz w:val="24"/>
                <w:szCs w:val="24"/>
              </w:rPr>
            </w:pPr>
            <w:r w:rsidRPr="00BC396C">
              <w:rPr>
                <w:sz w:val="24"/>
                <w:szCs w:val="24"/>
              </w:rPr>
              <w:t>…..………………………………………</w:t>
            </w:r>
          </w:p>
          <w:p w14:paraId="47736B6A" w14:textId="77777777" w:rsidR="00BC396C" w:rsidRDefault="00BC396C" w:rsidP="00BC396C">
            <w:pPr>
              <w:pStyle w:val="Akapitzlist"/>
              <w:spacing w:line="360" w:lineRule="auto"/>
              <w:ind w:left="0"/>
              <w:jc w:val="center"/>
              <w:rPr>
                <w:sz w:val="24"/>
                <w:szCs w:val="24"/>
              </w:rPr>
            </w:pPr>
            <w:r w:rsidRPr="00BC396C">
              <w:rPr>
                <w:sz w:val="24"/>
                <w:szCs w:val="24"/>
              </w:rPr>
              <w:t>MIEJSCOWOŚĆ I DATA</w:t>
            </w:r>
          </w:p>
        </w:tc>
        <w:tc>
          <w:tcPr>
            <w:tcW w:w="4606" w:type="dxa"/>
          </w:tcPr>
          <w:p w14:paraId="31EC8AB7" w14:textId="77777777" w:rsidR="00BC396C" w:rsidRDefault="00BC396C" w:rsidP="00BC396C">
            <w:pPr>
              <w:pStyle w:val="Akapitzlist"/>
              <w:spacing w:line="360" w:lineRule="auto"/>
              <w:ind w:left="0"/>
              <w:jc w:val="center"/>
              <w:rPr>
                <w:sz w:val="24"/>
                <w:szCs w:val="24"/>
              </w:rPr>
            </w:pPr>
            <w:r w:rsidRPr="00BC396C">
              <w:rPr>
                <w:sz w:val="24"/>
                <w:szCs w:val="24"/>
              </w:rPr>
              <w:t>…..………………………………………</w:t>
            </w:r>
          </w:p>
          <w:p w14:paraId="5A9253B7" w14:textId="77777777" w:rsidR="00BC396C" w:rsidRDefault="00BC396C" w:rsidP="00BC396C">
            <w:pPr>
              <w:pStyle w:val="Akapitzlist"/>
              <w:spacing w:line="360" w:lineRule="auto"/>
              <w:ind w:left="0"/>
              <w:jc w:val="both"/>
              <w:rPr>
                <w:sz w:val="24"/>
                <w:szCs w:val="24"/>
              </w:rPr>
            </w:pPr>
            <w:r w:rsidRPr="00BC396C">
              <w:rPr>
                <w:sz w:val="24"/>
                <w:szCs w:val="24"/>
              </w:rPr>
              <w:t>CZYTELNY PODPIS</w:t>
            </w:r>
            <w:r>
              <w:rPr>
                <w:sz w:val="24"/>
                <w:szCs w:val="24"/>
              </w:rPr>
              <w:t xml:space="preserve"> WYKONAWCY</w:t>
            </w:r>
          </w:p>
        </w:tc>
      </w:tr>
    </w:tbl>
    <w:p w14:paraId="03573F54" w14:textId="77777777" w:rsidR="00BC396C" w:rsidRPr="00BC396C" w:rsidRDefault="00BC396C" w:rsidP="00BC396C">
      <w:pPr>
        <w:spacing w:line="360" w:lineRule="auto"/>
        <w:jc w:val="both"/>
        <w:rPr>
          <w:sz w:val="24"/>
          <w:szCs w:val="24"/>
        </w:rPr>
      </w:pPr>
    </w:p>
    <w:sectPr w:rsidR="00BC396C" w:rsidRPr="00BC396C">
      <w:headerReference w:type="default" r:id="rId9"/>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28D6FD" w14:textId="77777777" w:rsidR="00881085" w:rsidRDefault="00881085" w:rsidP="00884B1E">
      <w:r>
        <w:separator/>
      </w:r>
    </w:p>
  </w:endnote>
  <w:endnote w:type="continuationSeparator" w:id="0">
    <w:p w14:paraId="49705B6C" w14:textId="77777777" w:rsidR="00881085" w:rsidRDefault="00881085" w:rsidP="00884B1E">
      <w:r>
        <w:continuationSeparator/>
      </w:r>
    </w:p>
  </w:endnote>
  <w:endnote w:type="continuationNotice" w:id="1">
    <w:p w14:paraId="5DEE1002" w14:textId="77777777" w:rsidR="00881085" w:rsidRDefault="008810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C93381" w14:textId="77777777" w:rsidR="00881085" w:rsidRDefault="00881085" w:rsidP="00884B1E">
      <w:r>
        <w:separator/>
      </w:r>
    </w:p>
  </w:footnote>
  <w:footnote w:type="continuationSeparator" w:id="0">
    <w:p w14:paraId="78E40BBB" w14:textId="77777777" w:rsidR="00881085" w:rsidRDefault="00881085" w:rsidP="00884B1E">
      <w:r>
        <w:continuationSeparator/>
      </w:r>
    </w:p>
  </w:footnote>
  <w:footnote w:type="continuationNotice" w:id="1">
    <w:p w14:paraId="55C20D63" w14:textId="77777777" w:rsidR="00881085" w:rsidRDefault="00881085"/>
  </w:footnote>
  <w:footnote w:id="2">
    <w:p w14:paraId="2F64E1A6" w14:textId="77777777" w:rsidR="0078419B" w:rsidRPr="00457E10" w:rsidRDefault="0078419B" w:rsidP="0078419B">
      <w:pPr>
        <w:spacing w:line="276" w:lineRule="auto"/>
        <w:jc w:val="both"/>
      </w:pPr>
      <w:r w:rsidRPr="00457E10">
        <w:t>* niepotrzebne skreślić</w:t>
      </w:r>
    </w:p>
    <w:p w14:paraId="4C316DC7" w14:textId="77777777" w:rsidR="0078419B" w:rsidRDefault="0078419B" w:rsidP="0078419B">
      <w:pPr>
        <w:pStyle w:val="Tekstprzypisudolnego"/>
        <w:ind w:left="142" w:hanging="142"/>
        <w:jc w:val="both"/>
      </w:pPr>
      <w:r>
        <w:rPr>
          <w:rStyle w:val="Odwoanieprzypisudolnego"/>
        </w:rPr>
        <w:footnoteRef/>
      </w:r>
      <w:r>
        <w:t xml:space="preserve"> </w:t>
      </w:r>
      <w:r w:rsidRPr="007677F8">
        <w:t>w przypadku składania oferty przez podmioty występujące wspólnie, należy podać nazwy (firmy) i adresy wszystkich podmio</w:t>
      </w:r>
      <w:r>
        <w:t>tów składających wspólną ofertę.</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80EE8" w14:textId="1D82BD86" w:rsidR="0052420F" w:rsidRDefault="0052420F" w:rsidP="0052420F">
    <w:pPr>
      <w:pStyle w:val="Nagwek"/>
    </w:pPr>
    <w:r>
      <w:rPr>
        <w:rFonts w:eastAsia="MS Mincho"/>
        <w:noProof/>
        <w:sz w:val="4"/>
        <w:szCs w:val="4"/>
      </w:rPr>
      <w:drawing>
        <wp:inline distT="0" distB="0" distL="0" distR="0" wp14:anchorId="50C237EB" wp14:editId="301129F1">
          <wp:extent cx="5582285" cy="553085"/>
          <wp:effectExtent l="0" t="0" r="0" b="0"/>
          <wp:docPr id="2" name="Obraz 2" descr="EFS_Samorzad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EFS_Samorzad_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2285" cy="553085"/>
                  </a:xfrm>
                  <a:prstGeom prst="rect">
                    <a:avLst/>
                  </a:prstGeom>
                  <a:noFill/>
                  <a:ln>
                    <a:noFill/>
                  </a:ln>
                </pic:spPr>
              </pic:pic>
            </a:graphicData>
          </a:graphic>
        </wp:inline>
      </w:drawing>
    </w:r>
  </w:p>
  <w:p w14:paraId="4B754DFA" w14:textId="77777777" w:rsidR="00884B1E" w:rsidRDefault="00884B1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37D4C"/>
    <w:multiLevelType w:val="singleLevel"/>
    <w:tmpl w:val="0415000F"/>
    <w:lvl w:ilvl="0">
      <w:start w:val="1"/>
      <w:numFmt w:val="decimal"/>
      <w:lvlText w:val="%1."/>
      <w:lvlJc w:val="left"/>
      <w:pPr>
        <w:tabs>
          <w:tab w:val="num" w:pos="360"/>
        </w:tabs>
        <w:ind w:left="360" w:hanging="360"/>
      </w:pPr>
    </w:lvl>
  </w:abstractNum>
  <w:abstractNum w:abstractNumId="1">
    <w:nsid w:val="06180467"/>
    <w:multiLevelType w:val="hybridMultilevel"/>
    <w:tmpl w:val="79DEC1A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69A6A79"/>
    <w:multiLevelType w:val="singleLevel"/>
    <w:tmpl w:val="8BC21036"/>
    <w:lvl w:ilvl="0">
      <w:start w:val="1"/>
      <w:numFmt w:val="lowerLetter"/>
      <w:lvlText w:val="%1)"/>
      <w:lvlJc w:val="left"/>
      <w:pPr>
        <w:tabs>
          <w:tab w:val="num" w:pos="720"/>
        </w:tabs>
        <w:ind w:left="720" w:hanging="360"/>
      </w:pPr>
      <w:rPr>
        <w:rFonts w:hint="default"/>
      </w:rPr>
    </w:lvl>
  </w:abstractNum>
  <w:abstractNum w:abstractNumId="3">
    <w:nsid w:val="07F33812"/>
    <w:multiLevelType w:val="singleLevel"/>
    <w:tmpl w:val="0415000F"/>
    <w:lvl w:ilvl="0">
      <w:start w:val="1"/>
      <w:numFmt w:val="decimal"/>
      <w:lvlText w:val="%1."/>
      <w:lvlJc w:val="left"/>
      <w:pPr>
        <w:tabs>
          <w:tab w:val="num" w:pos="360"/>
        </w:tabs>
        <w:ind w:left="360" w:hanging="360"/>
      </w:pPr>
    </w:lvl>
  </w:abstractNum>
  <w:abstractNum w:abstractNumId="4">
    <w:nsid w:val="08361FF9"/>
    <w:multiLevelType w:val="singleLevel"/>
    <w:tmpl w:val="0415000F"/>
    <w:lvl w:ilvl="0">
      <w:start w:val="1"/>
      <w:numFmt w:val="decimal"/>
      <w:lvlText w:val="%1."/>
      <w:lvlJc w:val="left"/>
      <w:pPr>
        <w:tabs>
          <w:tab w:val="num" w:pos="360"/>
        </w:tabs>
        <w:ind w:left="360" w:hanging="360"/>
      </w:pPr>
      <w:rPr>
        <w:rFonts w:hint="default"/>
      </w:rPr>
    </w:lvl>
  </w:abstractNum>
  <w:abstractNum w:abstractNumId="5">
    <w:nsid w:val="0B9573E0"/>
    <w:multiLevelType w:val="multilevel"/>
    <w:tmpl w:val="374CB576"/>
    <w:lvl w:ilvl="0">
      <w:start w:val="1"/>
      <w:numFmt w:val="decimal"/>
      <w:lvlText w:val="%1."/>
      <w:lvlJc w:val="left"/>
      <w:pPr>
        <w:tabs>
          <w:tab w:val="num" w:pos="435"/>
        </w:tabs>
        <w:ind w:left="435" w:hanging="435"/>
      </w:pPr>
      <w:rPr>
        <w:rFonts w:hint="default"/>
        <w:b/>
      </w:rPr>
    </w:lvl>
    <w:lvl w:ilvl="1">
      <w:start w:val="1"/>
      <w:numFmt w:val="decimal"/>
      <w:lvlText w:val="%1.%2."/>
      <w:lvlJc w:val="left"/>
      <w:pPr>
        <w:tabs>
          <w:tab w:val="num" w:pos="435"/>
        </w:tabs>
        <w:ind w:left="435" w:hanging="43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nsid w:val="0CAD7C8E"/>
    <w:multiLevelType w:val="singleLevel"/>
    <w:tmpl w:val="0415000F"/>
    <w:lvl w:ilvl="0">
      <w:start w:val="1"/>
      <w:numFmt w:val="decimal"/>
      <w:lvlText w:val="%1."/>
      <w:lvlJc w:val="left"/>
      <w:pPr>
        <w:tabs>
          <w:tab w:val="num" w:pos="360"/>
        </w:tabs>
        <w:ind w:left="360" w:hanging="360"/>
      </w:pPr>
      <w:rPr>
        <w:rFonts w:hint="default"/>
      </w:rPr>
    </w:lvl>
  </w:abstractNum>
  <w:abstractNum w:abstractNumId="7">
    <w:nsid w:val="0F474C7D"/>
    <w:multiLevelType w:val="singleLevel"/>
    <w:tmpl w:val="7A545A52"/>
    <w:lvl w:ilvl="0">
      <w:start w:val="1"/>
      <w:numFmt w:val="decimal"/>
      <w:lvlText w:val="%1."/>
      <w:legacy w:legacy="1" w:legacySpace="0" w:legacyIndent="283"/>
      <w:lvlJc w:val="left"/>
      <w:pPr>
        <w:ind w:left="283" w:hanging="283"/>
      </w:pPr>
    </w:lvl>
  </w:abstractNum>
  <w:abstractNum w:abstractNumId="8">
    <w:nsid w:val="10D43FE4"/>
    <w:multiLevelType w:val="hybridMultilevel"/>
    <w:tmpl w:val="2CFE6B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41057B7"/>
    <w:multiLevelType w:val="singleLevel"/>
    <w:tmpl w:val="7A545A52"/>
    <w:lvl w:ilvl="0">
      <w:start w:val="1"/>
      <w:numFmt w:val="decimal"/>
      <w:lvlText w:val="%1."/>
      <w:legacy w:legacy="1" w:legacySpace="0" w:legacyIndent="283"/>
      <w:lvlJc w:val="left"/>
      <w:pPr>
        <w:ind w:left="283" w:hanging="283"/>
      </w:pPr>
    </w:lvl>
  </w:abstractNum>
  <w:abstractNum w:abstractNumId="10">
    <w:nsid w:val="14117CBB"/>
    <w:multiLevelType w:val="singleLevel"/>
    <w:tmpl w:val="7A545A52"/>
    <w:lvl w:ilvl="0">
      <w:start w:val="1"/>
      <w:numFmt w:val="decimal"/>
      <w:lvlText w:val="%1."/>
      <w:legacy w:legacy="1" w:legacySpace="0" w:legacyIndent="283"/>
      <w:lvlJc w:val="left"/>
      <w:pPr>
        <w:ind w:left="283" w:hanging="283"/>
      </w:pPr>
    </w:lvl>
  </w:abstractNum>
  <w:abstractNum w:abstractNumId="11">
    <w:nsid w:val="1D8415B3"/>
    <w:multiLevelType w:val="singleLevel"/>
    <w:tmpl w:val="0415000F"/>
    <w:lvl w:ilvl="0">
      <w:start w:val="1"/>
      <w:numFmt w:val="decimal"/>
      <w:lvlText w:val="%1."/>
      <w:lvlJc w:val="left"/>
      <w:pPr>
        <w:tabs>
          <w:tab w:val="num" w:pos="360"/>
        </w:tabs>
        <w:ind w:left="360" w:hanging="360"/>
      </w:pPr>
    </w:lvl>
  </w:abstractNum>
  <w:abstractNum w:abstractNumId="12">
    <w:nsid w:val="1EFE38F1"/>
    <w:multiLevelType w:val="multilevel"/>
    <w:tmpl w:val="BA40CC0A"/>
    <w:lvl w:ilvl="0">
      <w:start w:val="1"/>
      <w:numFmt w:val="decimal"/>
      <w:lvlText w:val="%1."/>
      <w:legacy w:legacy="1" w:legacySpace="0" w:legacyIndent="283"/>
      <w:lvlJc w:val="left"/>
      <w:pPr>
        <w:ind w:left="283" w:hanging="283"/>
      </w:pPr>
    </w:lvl>
    <w:lvl w:ilvl="1">
      <w:start w:val="1"/>
      <w:numFmt w:val="decimal"/>
      <w:isLgl/>
      <w:lvlText w:val="%1.%2."/>
      <w:lvlJc w:val="left"/>
      <w:pPr>
        <w:tabs>
          <w:tab w:val="num" w:pos="704"/>
        </w:tabs>
        <w:ind w:left="704" w:hanging="420"/>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572"/>
        </w:tabs>
        <w:ind w:left="1572" w:hanging="720"/>
      </w:pPr>
      <w:rPr>
        <w:rFonts w:hint="default"/>
      </w:rPr>
    </w:lvl>
    <w:lvl w:ilvl="4">
      <w:start w:val="1"/>
      <w:numFmt w:val="decimal"/>
      <w:isLgl/>
      <w:lvlText w:val="%1.%2.%3.%4.%5."/>
      <w:lvlJc w:val="left"/>
      <w:pPr>
        <w:tabs>
          <w:tab w:val="num" w:pos="2216"/>
        </w:tabs>
        <w:ind w:left="2216" w:hanging="1080"/>
      </w:pPr>
      <w:rPr>
        <w:rFonts w:hint="default"/>
      </w:rPr>
    </w:lvl>
    <w:lvl w:ilvl="5">
      <w:start w:val="1"/>
      <w:numFmt w:val="decimal"/>
      <w:isLgl/>
      <w:lvlText w:val="%1.%2.%3.%4.%5.%6."/>
      <w:lvlJc w:val="left"/>
      <w:pPr>
        <w:tabs>
          <w:tab w:val="num" w:pos="2500"/>
        </w:tabs>
        <w:ind w:left="2500" w:hanging="1080"/>
      </w:pPr>
      <w:rPr>
        <w:rFonts w:hint="default"/>
      </w:rPr>
    </w:lvl>
    <w:lvl w:ilvl="6">
      <w:start w:val="1"/>
      <w:numFmt w:val="decimal"/>
      <w:isLgl/>
      <w:lvlText w:val="%1.%2.%3.%4.%5.%6.%7."/>
      <w:lvlJc w:val="left"/>
      <w:pPr>
        <w:tabs>
          <w:tab w:val="num" w:pos="3144"/>
        </w:tabs>
        <w:ind w:left="3144" w:hanging="1440"/>
      </w:pPr>
      <w:rPr>
        <w:rFonts w:hint="default"/>
      </w:rPr>
    </w:lvl>
    <w:lvl w:ilvl="7">
      <w:start w:val="1"/>
      <w:numFmt w:val="decimal"/>
      <w:isLgl/>
      <w:lvlText w:val="%1.%2.%3.%4.%5.%6.%7.%8."/>
      <w:lvlJc w:val="left"/>
      <w:pPr>
        <w:tabs>
          <w:tab w:val="num" w:pos="3428"/>
        </w:tabs>
        <w:ind w:left="3428" w:hanging="1440"/>
      </w:pPr>
      <w:rPr>
        <w:rFonts w:hint="default"/>
      </w:rPr>
    </w:lvl>
    <w:lvl w:ilvl="8">
      <w:start w:val="1"/>
      <w:numFmt w:val="decimal"/>
      <w:isLgl/>
      <w:lvlText w:val="%1.%2.%3.%4.%5.%6.%7.%8.%9."/>
      <w:lvlJc w:val="left"/>
      <w:pPr>
        <w:tabs>
          <w:tab w:val="num" w:pos="4072"/>
        </w:tabs>
        <w:ind w:left="4072" w:hanging="1800"/>
      </w:pPr>
      <w:rPr>
        <w:rFonts w:hint="default"/>
      </w:rPr>
    </w:lvl>
  </w:abstractNum>
  <w:abstractNum w:abstractNumId="13">
    <w:nsid w:val="1F1D5406"/>
    <w:multiLevelType w:val="singleLevel"/>
    <w:tmpl w:val="0415000F"/>
    <w:lvl w:ilvl="0">
      <w:start w:val="1"/>
      <w:numFmt w:val="decimal"/>
      <w:lvlText w:val="%1."/>
      <w:lvlJc w:val="left"/>
      <w:pPr>
        <w:tabs>
          <w:tab w:val="num" w:pos="360"/>
        </w:tabs>
        <w:ind w:left="360" w:hanging="360"/>
      </w:pPr>
      <w:rPr>
        <w:rFonts w:hint="default"/>
      </w:rPr>
    </w:lvl>
  </w:abstractNum>
  <w:abstractNum w:abstractNumId="14">
    <w:nsid w:val="22BF26CA"/>
    <w:multiLevelType w:val="singleLevel"/>
    <w:tmpl w:val="0415000F"/>
    <w:lvl w:ilvl="0">
      <w:start w:val="1"/>
      <w:numFmt w:val="decimal"/>
      <w:lvlText w:val="%1."/>
      <w:lvlJc w:val="left"/>
      <w:pPr>
        <w:tabs>
          <w:tab w:val="num" w:pos="360"/>
        </w:tabs>
        <w:ind w:left="360" w:hanging="360"/>
      </w:pPr>
    </w:lvl>
  </w:abstractNum>
  <w:abstractNum w:abstractNumId="15">
    <w:nsid w:val="24D0085F"/>
    <w:multiLevelType w:val="singleLevel"/>
    <w:tmpl w:val="0415000F"/>
    <w:lvl w:ilvl="0">
      <w:start w:val="1"/>
      <w:numFmt w:val="decimal"/>
      <w:lvlText w:val="%1."/>
      <w:lvlJc w:val="left"/>
      <w:pPr>
        <w:tabs>
          <w:tab w:val="num" w:pos="360"/>
        </w:tabs>
        <w:ind w:left="360" w:hanging="360"/>
      </w:pPr>
    </w:lvl>
  </w:abstractNum>
  <w:abstractNum w:abstractNumId="16">
    <w:nsid w:val="26DD30AE"/>
    <w:multiLevelType w:val="singleLevel"/>
    <w:tmpl w:val="0415000F"/>
    <w:lvl w:ilvl="0">
      <w:start w:val="1"/>
      <w:numFmt w:val="decimal"/>
      <w:lvlText w:val="%1."/>
      <w:lvlJc w:val="left"/>
      <w:pPr>
        <w:tabs>
          <w:tab w:val="num" w:pos="360"/>
        </w:tabs>
        <w:ind w:left="360" w:hanging="360"/>
      </w:pPr>
    </w:lvl>
  </w:abstractNum>
  <w:abstractNum w:abstractNumId="17">
    <w:nsid w:val="28E81537"/>
    <w:multiLevelType w:val="singleLevel"/>
    <w:tmpl w:val="0415000F"/>
    <w:lvl w:ilvl="0">
      <w:start w:val="1"/>
      <w:numFmt w:val="decimal"/>
      <w:lvlText w:val="%1."/>
      <w:lvlJc w:val="left"/>
      <w:pPr>
        <w:tabs>
          <w:tab w:val="num" w:pos="360"/>
        </w:tabs>
        <w:ind w:left="360" w:hanging="360"/>
      </w:pPr>
    </w:lvl>
  </w:abstractNum>
  <w:abstractNum w:abstractNumId="18">
    <w:nsid w:val="3091701A"/>
    <w:multiLevelType w:val="singleLevel"/>
    <w:tmpl w:val="0415000F"/>
    <w:lvl w:ilvl="0">
      <w:start w:val="1"/>
      <w:numFmt w:val="decimal"/>
      <w:lvlText w:val="%1."/>
      <w:lvlJc w:val="left"/>
      <w:pPr>
        <w:tabs>
          <w:tab w:val="num" w:pos="360"/>
        </w:tabs>
        <w:ind w:left="360" w:hanging="360"/>
      </w:pPr>
    </w:lvl>
  </w:abstractNum>
  <w:abstractNum w:abstractNumId="19">
    <w:nsid w:val="31511FC1"/>
    <w:multiLevelType w:val="singleLevel"/>
    <w:tmpl w:val="04150017"/>
    <w:lvl w:ilvl="0">
      <w:start w:val="1"/>
      <w:numFmt w:val="lowerLetter"/>
      <w:lvlText w:val="%1)"/>
      <w:lvlJc w:val="left"/>
      <w:pPr>
        <w:tabs>
          <w:tab w:val="num" w:pos="360"/>
        </w:tabs>
        <w:ind w:left="360" w:hanging="360"/>
      </w:pPr>
    </w:lvl>
  </w:abstractNum>
  <w:abstractNum w:abstractNumId="20">
    <w:nsid w:val="34DA5F89"/>
    <w:multiLevelType w:val="singleLevel"/>
    <w:tmpl w:val="0415000F"/>
    <w:lvl w:ilvl="0">
      <w:start w:val="1"/>
      <w:numFmt w:val="decimal"/>
      <w:lvlText w:val="%1."/>
      <w:lvlJc w:val="left"/>
      <w:pPr>
        <w:tabs>
          <w:tab w:val="num" w:pos="360"/>
        </w:tabs>
        <w:ind w:left="360" w:hanging="360"/>
      </w:pPr>
    </w:lvl>
  </w:abstractNum>
  <w:abstractNum w:abstractNumId="21">
    <w:nsid w:val="3A131A70"/>
    <w:multiLevelType w:val="singleLevel"/>
    <w:tmpl w:val="0415000F"/>
    <w:lvl w:ilvl="0">
      <w:start w:val="1"/>
      <w:numFmt w:val="decimal"/>
      <w:lvlText w:val="%1."/>
      <w:lvlJc w:val="left"/>
      <w:pPr>
        <w:tabs>
          <w:tab w:val="num" w:pos="360"/>
        </w:tabs>
        <w:ind w:left="360" w:hanging="360"/>
      </w:pPr>
      <w:rPr>
        <w:rFonts w:hint="default"/>
      </w:rPr>
    </w:lvl>
  </w:abstractNum>
  <w:abstractNum w:abstractNumId="22">
    <w:nsid w:val="3EED45AB"/>
    <w:multiLevelType w:val="singleLevel"/>
    <w:tmpl w:val="7A545A52"/>
    <w:lvl w:ilvl="0">
      <w:start w:val="1"/>
      <w:numFmt w:val="decimal"/>
      <w:lvlText w:val="%1."/>
      <w:legacy w:legacy="1" w:legacySpace="0" w:legacyIndent="283"/>
      <w:lvlJc w:val="left"/>
      <w:pPr>
        <w:ind w:left="283" w:hanging="283"/>
      </w:pPr>
    </w:lvl>
  </w:abstractNum>
  <w:abstractNum w:abstractNumId="23">
    <w:nsid w:val="4088663C"/>
    <w:multiLevelType w:val="singleLevel"/>
    <w:tmpl w:val="8BC21036"/>
    <w:lvl w:ilvl="0">
      <w:start w:val="1"/>
      <w:numFmt w:val="lowerLetter"/>
      <w:lvlText w:val="%1)"/>
      <w:lvlJc w:val="left"/>
      <w:pPr>
        <w:tabs>
          <w:tab w:val="num" w:pos="720"/>
        </w:tabs>
        <w:ind w:left="720" w:hanging="360"/>
      </w:pPr>
      <w:rPr>
        <w:rFonts w:hint="default"/>
      </w:rPr>
    </w:lvl>
  </w:abstractNum>
  <w:abstractNum w:abstractNumId="24">
    <w:nsid w:val="435E338D"/>
    <w:multiLevelType w:val="singleLevel"/>
    <w:tmpl w:val="04150017"/>
    <w:lvl w:ilvl="0">
      <w:start w:val="1"/>
      <w:numFmt w:val="lowerLetter"/>
      <w:lvlText w:val="%1)"/>
      <w:lvlJc w:val="left"/>
      <w:pPr>
        <w:tabs>
          <w:tab w:val="num" w:pos="360"/>
        </w:tabs>
        <w:ind w:left="360" w:hanging="360"/>
      </w:pPr>
    </w:lvl>
  </w:abstractNum>
  <w:abstractNum w:abstractNumId="25">
    <w:nsid w:val="46753B91"/>
    <w:multiLevelType w:val="singleLevel"/>
    <w:tmpl w:val="7A545A52"/>
    <w:lvl w:ilvl="0">
      <w:start w:val="1"/>
      <w:numFmt w:val="decimal"/>
      <w:lvlText w:val="%1."/>
      <w:legacy w:legacy="1" w:legacySpace="0" w:legacyIndent="283"/>
      <w:lvlJc w:val="left"/>
      <w:pPr>
        <w:ind w:left="283" w:hanging="283"/>
      </w:pPr>
    </w:lvl>
  </w:abstractNum>
  <w:abstractNum w:abstractNumId="26">
    <w:nsid w:val="487D20FF"/>
    <w:multiLevelType w:val="singleLevel"/>
    <w:tmpl w:val="0415000F"/>
    <w:lvl w:ilvl="0">
      <w:start w:val="1"/>
      <w:numFmt w:val="decimal"/>
      <w:lvlText w:val="%1."/>
      <w:lvlJc w:val="left"/>
      <w:pPr>
        <w:tabs>
          <w:tab w:val="num" w:pos="360"/>
        </w:tabs>
        <w:ind w:left="360" w:hanging="360"/>
      </w:pPr>
    </w:lvl>
  </w:abstractNum>
  <w:abstractNum w:abstractNumId="27">
    <w:nsid w:val="4EDD3139"/>
    <w:multiLevelType w:val="singleLevel"/>
    <w:tmpl w:val="0415000F"/>
    <w:lvl w:ilvl="0">
      <w:start w:val="1"/>
      <w:numFmt w:val="decimal"/>
      <w:lvlText w:val="%1."/>
      <w:lvlJc w:val="left"/>
      <w:pPr>
        <w:tabs>
          <w:tab w:val="num" w:pos="360"/>
        </w:tabs>
        <w:ind w:left="360" w:hanging="360"/>
      </w:pPr>
    </w:lvl>
  </w:abstractNum>
  <w:abstractNum w:abstractNumId="28">
    <w:nsid w:val="50DE1F29"/>
    <w:multiLevelType w:val="singleLevel"/>
    <w:tmpl w:val="7A545A52"/>
    <w:lvl w:ilvl="0">
      <w:start w:val="1"/>
      <w:numFmt w:val="decimal"/>
      <w:lvlText w:val="%1."/>
      <w:legacy w:legacy="1" w:legacySpace="0" w:legacyIndent="283"/>
      <w:lvlJc w:val="left"/>
      <w:pPr>
        <w:ind w:left="283" w:hanging="283"/>
      </w:pPr>
    </w:lvl>
  </w:abstractNum>
  <w:abstractNum w:abstractNumId="29">
    <w:nsid w:val="5277761A"/>
    <w:multiLevelType w:val="singleLevel"/>
    <w:tmpl w:val="0415000F"/>
    <w:lvl w:ilvl="0">
      <w:start w:val="1"/>
      <w:numFmt w:val="decimal"/>
      <w:lvlText w:val="%1."/>
      <w:lvlJc w:val="left"/>
      <w:pPr>
        <w:tabs>
          <w:tab w:val="num" w:pos="360"/>
        </w:tabs>
        <w:ind w:left="360" w:hanging="360"/>
      </w:pPr>
    </w:lvl>
  </w:abstractNum>
  <w:abstractNum w:abstractNumId="30">
    <w:nsid w:val="54725A52"/>
    <w:multiLevelType w:val="singleLevel"/>
    <w:tmpl w:val="0415000F"/>
    <w:lvl w:ilvl="0">
      <w:start w:val="1"/>
      <w:numFmt w:val="decimal"/>
      <w:lvlText w:val="%1."/>
      <w:lvlJc w:val="left"/>
      <w:pPr>
        <w:tabs>
          <w:tab w:val="num" w:pos="360"/>
        </w:tabs>
        <w:ind w:left="360" w:hanging="360"/>
      </w:pPr>
      <w:rPr>
        <w:rFonts w:hint="default"/>
      </w:rPr>
    </w:lvl>
  </w:abstractNum>
  <w:abstractNum w:abstractNumId="31">
    <w:nsid w:val="5C1A0D55"/>
    <w:multiLevelType w:val="singleLevel"/>
    <w:tmpl w:val="40788B36"/>
    <w:lvl w:ilvl="0">
      <w:start w:val="21"/>
      <w:numFmt w:val="bullet"/>
      <w:lvlText w:val="-"/>
      <w:lvlJc w:val="left"/>
      <w:pPr>
        <w:tabs>
          <w:tab w:val="num" w:pos="2203"/>
        </w:tabs>
        <w:ind w:left="2203" w:hanging="360"/>
      </w:pPr>
      <w:rPr>
        <w:rFonts w:hint="default"/>
      </w:rPr>
    </w:lvl>
  </w:abstractNum>
  <w:abstractNum w:abstractNumId="32">
    <w:nsid w:val="5EB042E9"/>
    <w:multiLevelType w:val="singleLevel"/>
    <w:tmpl w:val="0415000F"/>
    <w:lvl w:ilvl="0">
      <w:start w:val="1"/>
      <w:numFmt w:val="decimal"/>
      <w:lvlText w:val="%1."/>
      <w:lvlJc w:val="left"/>
      <w:pPr>
        <w:tabs>
          <w:tab w:val="num" w:pos="360"/>
        </w:tabs>
        <w:ind w:left="360" w:hanging="360"/>
      </w:pPr>
      <w:rPr>
        <w:rFonts w:hint="default"/>
      </w:rPr>
    </w:lvl>
  </w:abstractNum>
  <w:abstractNum w:abstractNumId="33">
    <w:nsid w:val="603172E7"/>
    <w:multiLevelType w:val="singleLevel"/>
    <w:tmpl w:val="0415000F"/>
    <w:lvl w:ilvl="0">
      <w:start w:val="1"/>
      <w:numFmt w:val="decimal"/>
      <w:lvlText w:val="%1."/>
      <w:lvlJc w:val="left"/>
      <w:pPr>
        <w:tabs>
          <w:tab w:val="num" w:pos="360"/>
        </w:tabs>
        <w:ind w:left="360" w:hanging="360"/>
      </w:pPr>
    </w:lvl>
  </w:abstractNum>
  <w:abstractNum w:abstractNumId="34">
    <w:nsid w:val="611D6080"/>
    <w:multiLevelType w:val="singleLevel"/>
    <w:tmpl w:val="7A545A52"/>
    <w:lvl w:ilvl="0">
      <w:start w:val="1"/>
      <w:numFmt w:val="decimal"/>
      <w:lvlText w:val="%1."/>
      <w:legacy w:legacy="1" w:legacySpace="0" w:legacyIndent="283"/>
      <w:lvlJc w:val="left"/>
      <w:pPr>
        <w:ind w:left="283" w:hanging="283"/>
      </w:pPr>
    </w:lvl>
  </w:abstractNum>
  <w:abstractNum w:abstractNumId="35">
    <w:nsid w:val="61F67308"/>
    <w:multiLevelType w:val="singleLevel"/>
    <w:tmpl w:val="0415000F"/>
    <w:lvl w:ilvl="0">
      <w:start w:val="1"/>
      <w:numFmt w:val="decimal"/>
      <w:lvlText w:val="%1."/>
      <w:lvlJc w:val="left"/>
      <w:pPr>
        <w:tabs>
          <w:tab w:val="num" w:pos="360"/>
        </w:tabs>
        <w:ind w:left="360" w:hanging="360"/>
      </w:pPr>
      <w:rPr>
        <w:rFonts w:hint="default"/>
      </w:rPr>
    </w:lvl>
  </w:abstractNum>
  <w:abstractNum w:abstractNumId="36">
    <w:nsid w:val="660E640E"/>
    <w:multiLevelType w:val="singleLevel"/>
    <w:tmpl w:val="0415000F"/>
    <w:lvl w:ilvl="0">
      <w:start w:val="1"/>
      <w:numFmt w:val="decimal"/>
      <w:lvlText w:val="%1."/>
      <w:lvlJc w:val="left"/>
      <w:pPr>
        <w:tabs>
          <w:tab w:val="num" w:pos="360"/>
        </w:tabs>
        <w:ind w:left="360" w:hanging="360"/>
      </w:pPr>
      <w:rPr>
        <w:rFonts w:hint="default"/>
      </w:rPr>
    </w:lvl>
  </w:abstractNum>
  <w:abstractNum w:abstractNumId="37">
    <w:nsid w:val="66A34D81"/>
    <w:multiLevelType w:val="singleLevel"/>
    <w:tmpl w:val="04150017"/>
    <w:lvl w:ilvl="0">
      <w:start w:val="1"/>
      <w:numFmt w:val="lowerLetter"/>
      <w:lvlText w:val="%1)"/>
      <w:lvlJc w:val="left"/>
      <w:pPr>
        <w:tabs>
          <w:tab w:val="num" w:pos="360"/>
        </w:tabs>
        <w:ind w:left="360" w:hanging="360"/>
      </w:pPr>
      <w:rPr>
        <w:rFonts w:hint="default"/>
      </w:rPr>
    </w:lvl>
  </w:abstractNum>
  <w:abstractNum w:abstractNumId="38">
    <w:nsid w:val="6B2D7DD8"/>
    <w:multiLevelType w:val="singleLevel"/>
    <w:tmpl w:val="0415000F"/>
    <w:lvl w:ilvl="0">
      <w:start w:val="1"/>
      <w:numFmt w:val="decimal"/>
      <w:lvlText w:val="%1."/>
      <w:lvlJc w:val="left"/>
      <w:pPr>
        <w:tabs>
          <w:tab w:val="num" w:pos="360"/>
        </w:tabs>
        <w:ind w:left="360" w:hanging="360"/>
      </w:pPr>
    </w:lvl>
  </w:abstractNum>
  <w:abstractNum w:abstractNumId="39">
    <w:nsid w:val="6C9C6A02"/>
    <w:multiLevelType w:val="singleLevel"/>
    <w:tmpl w:val="6B64693E"/>
    <w:lvl w:ilvl="0">
      <w:start w:val="2"/>
      <w:numFmt w:val="decimal"/>
      <w:lvlText w:val="%1."/>
      <w:lvlJc w:val="left"/>
      <w:pPr>
        <w:tabs>
          <w:tab w:val="num" w:pos="360"/>
        </w:tabs>
        <w:ind w:left="360" w:hanging="360"/>
      </w:pPr>
      <w:rPr>
        <w:rFonts w:hint="default"/>
      </w:rPr>
    </w:lvl>
  </w:abstractNum>
  <w:abstractNum w:abstractNumId="40">
    <w:nsid w:val="6DFA71C1"/>
    <w:multiLevelType w:val="hybridMultilevel"/>
    <w:tmpl w:val="8C229A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E33593D"/>
    <w:multiLevelType w:val="singleLevel"/>
    <w:tmpl w:val="0415000F"/>
    <w:lvl w:ilvl="0">
      <w:start w:val="1"/>
      <w:numFmt w:val="decimal"/>
      <w:lvlText w:val="%1."/>
      <w:lvlJc w:val="left"/>
      <w:pPr>
        <w:tabs>
          <w:tab w:val="num" w:pos="360"/>
        </w:tabs>
        <w:ind w:left="360" w:hanging="360"/>
      </w:pPr>
    </w:lvl>
  </w:abstractNum>
  <w:num w:numId="1">
    <w:abstractNumId w:val="14"/>
  </w:num>
  <w:num w:numId="2">
    <w:abstractNumId w:val="12"/>
  </w:num>
  <w:num w:numId="3">
    <w:abstractNumId w:val="22"/>
  </w:num>
  <w:num w:numId="4">
    <w:abstractNumId w:val="25"/>
  </w:num>
  <w:num w:numId="5">
    <w:abstractNumId w:val="7"/>
  </w:num>
  <w:num w:numId="6">
    <w:abstractNumId w:val="28"/>
  </w:num>
  <w:num w:numId="7">
    <w:abstractNumId w:val="9"/>
  </w:num>
  <w:num w:numId="8">
    <w:abstractNumId w:val="10"/>
  </w:num>
  <w:num w:numId="9">
    <w:abstractNumId w:val="34"/>
  </w:num>
  <w:num w:numId="10">
    <w:abstractNumId w:val="5"/>
  </w:num>
  <w:num w:numId="11">
    <w:abstractNumId w:val="31"/>
  </w:num>
  <w:num w:numId="12">
    <w:abstractNumId w:val="16"/>
  </w:num>
  <w:num w:numId="13">
    <w:abstractNumId w:val="18"/>
  </w:num>
  <w:num w:numId="14">
    <w:abstractNumId w:val="39"/>
  </w:num>
  <w:num w:numId="15">
    <w:abstractNumId w:val="26"/>
  </w:num>
  <w:num w:numId="16">
    <w:abstractNumId w:val="41"/>
  </w:num>
  <w:num w:numId="17">
    <w:abstractNumId w:val="24"/>
  </w:num>
  <w:num w:numId="18">
    <w:abstractNumId w:val="38"/>
  </w:num>
  <w:num w:numId="19">
    <w:abstractNumId w:val="13"/>
  </w:num>
  <w:num w:numId="20">
    <w:abstractNumId w:val="19"/>
  </w:num>
  <w:num w:numId="21">
    <w:abstractNumId w:val="37"/>
  </w:num>
  <w:num w:numId="22">
    <w:abstractNumId w:val="21"/>
  </w:num>
  <w:num w:numId="23">
    <w:abstractNumId w:val="36"/>
  </w:num>
  <w:num w:numId="24">
    <w:abstractNumId w:val="17"/>
  </w:num>
  <w:num w:numId="25">
    <w:abstractNumId w:val="0"/>
  </w:num>
  <w:num w:numId="26">
    <w:abstractNumId w:val="11"/>
  </w:num>
  <w:num w:numId="27">
    <w:abstractNumId w:val="20"/>
  </w:num>
  <w:num w:numId="28">
    <w:abstractNumId w:val="30"/>
  </w:num>
  <w:num w:numId="29">
    <w:abstractNumId w:val="29"/>
  </w:num>
  <w:num w:numId="30">
    <w:abstractNumId w:val="6"/>
  </w:num>
  <w:num w:numId="31">
    <w:abstractNumId w:val="15"/>
  </w:num>
  <w:num w:numId="32">
    <w:abstractNumId w:val="33"/>
  </w:num>
  <w:num w:numId="33">
    <w:abstractNumId w:val="32"/>
  </w:num>
  <w:num w:numId="34">
    <w:abstractNumId w:val="3"/>
  </w:num>
  <w:num w:numId="35">
    <w:abstractNumId w:val="23"/>
  </w:num>
  <w:num w:numId="36">
    <w:abstractNumId w:val="2"/>
  </w:num>
  <w:num w:numId="37">
    <w:abstractNumId w:val="35"/>
  </w:num>
  <w:num w:numId="38">
    <w:abstractNumId w:val="27"/>
  </w:num>
  <w:num w:numId="39">
    <w:abstractNumId w:val="4"/>
  </w:num>
  <w:num w:numId="40">
    <w:abstractNumId w:val="8"/>
  </w:num>
  <w:num w:numId="41">
    <w:abstractNumId w:val="40"/>
  </w:num>
  <w:num w:numId="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attachedTemplate r:id="rId1"/>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30E"/>
    <w:rsid w:val="000040A5"/>
    <w:rsid w:val="000508BE"/>
    <w:rsid w:val="000A0D56"/>
    <w:rsid w:val="000A3F07"/>
    <w:rsid w:val="000E7A00"/>
    <w:rsid w:val="00195017"/>
    <w:rsid w:val="002302E3"/>
    <w:rsid w:val="002368F3"/>
    <w:rsid w:val="00240926"/>
    <w:rsid w:val="0025754B"/>
    <w:rsid w:val="002A2E78"/>
    <w:rsid w:val="002F0E9C"/>
    <w:rsid w:val="00325FEC"/>
    <w:rsid w:val="00346E9C"/>
    <w:rsid w:val="00357F82"/>
    <w:rsid w:val="00366F91"/>
    <w:rsid w:val="00394B60"/>
    <w:rsid w:val="003D6447"/>
    <w:rsid w:val="00415D37"/>
    <w:rsid w:val="004963D2"/>
    <w:rsid w:val="0052420F"/>
    <w:rsid w:val="00531D42"/>
    <w:rsid w:val="005434DD"/>
    <w:rsid w:val="006C1675"/>
    <w:rsid w:val="006E0DEC"/>
    <w:rsid w:val="0072129B"/>
    <w:rsid w:val="0073250E"/>
    <w:rsid w:val="00767873"/>
    <w:rsid w:val="0077228C"/>
    <w:rsid w:val="0078419B"/>
    <w:rsid w:val="00787D10"/>
    <w:rsid w:val="007B6439"/>
    <w:rsid w:val="007D3937"/>
    <w:rsid w:val="00812D7D"/>
    <w:rsid w:val="0083230E"/>
    <w:rsid w:val="00872790"/>
    <w:rsid w:val="00881085"/>
    <w:rsid w:val="00884B1E"/>
    <w:rsid w:val="008A3E97"/>
    <w:rsid w:val="008C597C"/>
    <w:rsid w:val="00920EF2"/>
    <w:rsid w:val="009629ED"/>
    <w:rsid w:val="009C0615"/>
    <w:rsid w:val="00A0508C"/>
    <w:rsid w:val="00A377BE"/>
    <w:rsid w:val="00B05298"/>
    <w:rsid w:val="00B4183C"/>
    <w:rsid w:val="00B701F0"/>
    <w:rsid w:val="00BA7D4B"/>
    <w:rsid w:val="00BB14F3"/>
    <w:rsid w:val="00BC3803"/>
    <w:rsid w:val="00BC396C"/>
    <w:rsid w:val="00CA0415"/>
    <w:rsid w:val="00CA66B9"/>
    <w:rsid w:val="00D93BA2"/>
    <w:rsid w:val="00D95F15"/>
    <w:rsid w:val="00DA35A8"/>
    <w:rsid w:val="00E33F03"/>
    <w:rsid w:val="00E61BEF"/>
    <w:rsid w:val="00ED522B"/>
    <w:rsid w:val="00F13E2E"/>
    <w:rsid w:val="00FD1B7D"/>
    <w:rsid w:val="00FE66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qFormat/>
    <w:pPr>
      <w:keepNext/>
      <w:spacing w:before="240" w:after="60"/>
      <w:outlineLvl w:val="0"/>
    </w:pPr>
    <w:rPr>
      <w:rFonts w:ascii="Arial" w:hAnsi="Arial"/>
      <w:b/>
      <w:kern w:val="28"/>
      <w:sz w:val="28"/>
    </w:rPr>
  </w:style>
  <w:style w:type="paragraph" w:styleId="Nagwek4">
    <w:name w:val="heading 4"/>
    <w:basedOn w:val="Normalny"/>
    <w:next w:val="Normalny"/>
    <w:qFormat/>
    <w:pPr>
      <w:keepNext/>
      <w:spacing w:line="360" w:lineRule="auto"/>
      <w:ind w:left="567"/>
      <w:outlineLvl w:val="3"/>
    </w:pPr>
    <w:rPr>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pPr>
      <w:widowControl w:val="0"/>
      <w:spacing w:line="360" w:lineRule="auto"/>
      <w:jc w:val="center"/>
    </w:pPr>
    <w:rPr>
      <w:rFonts w:ascii="Arial" w:hAnsi="Arial"/>
      <w:b/>
      <w:sz w:val="24"/>
    </w:rPr>
  </w:style>
  <w:style w:type="paragraph" w:customStyle="1" w:styleId="Kropki">
    <w:name w:val="Kropki"/>
    <w:basedOn w:val="Normalny"/>
    <w:pPr>
      <w:widowControl w:val="0"/>
      <w:tabs>
        <w:tab w:val="left" w:leader="dot" w:pos="9072"/>
      </w:tabs>
      <w:spacing w:line="360" w:lineRule="auto"/>
      <w:jc w:val="right"/>
    </w:pPr>
    <w:rPr>
      <w:rFonts w:ascii="Arial" w:hAnsi="Arial"/>
      <w:noProof/>
      <w:sz w:val="24"/>
    </w:rPr>
  </w:style>
  <w:style w:type="paragraph" w:styleId="Nagwek">
    <w:name w:val="header"/>
    <w:basedOn w:val="Normalny"/>
    <w:link w:val="NagwekZnak"/>
    <w:uiPriority w:val="99"/>
    <w:pPr>
      <w:widowControl w:val="0"/>
      <w:tabs>
        <w:tab w:val="center" w:pos="4536"/>
        <w:tab w:val="right" w:pos="9072"/>
      </w:tabs>
    </w:pPr>
  </w:style>
  <w:style w:type="paragraph" w:styleId="Tekstpodstawowywcity">
    <w:name w:val="Body Text Indent"/>
    <w:basedOn w:val="Normalny"/>
    <w:link w:val="TekstpodstawowywcityZnak"/>
    <w:pPr>
      <w:spacing w:line="360" w:lineRule="auto"/>
      <w:ind w:left="709" w:hanging="1"/>
      <w:jc w:val="both"/>
    </w:pPr>
    <w:rPr>
      <w:sz w:val="24"/>
    </w:rPr>
  </w:style>
  <w:style w:type="paragraph" w:styleId="Tekstpodstawowywcity2">
    <w:name w:val="Body Text Indent 2"/>
    <w:basedOn w:val="Normalny"/>
    <w:semiHidden/>
    <w:pPr>
      <w:spacing w:line="360" w:lineRule="auto"/>
      <w:ind w:left="3261" w:hanging="2410"/>
      <w:jc w:val="both"/>
    </w:pPr>
    <w:rPr>
      <w:sz w:val="24"/>
    </w:rPr>
  </w:style>
  <w:style w:type="paragraph" w:styleId="Tekstpodstawowywcity3">
    <w:name w:val="Body Text Indent 3"/>
    <w:basedOn w:val="Normalny"/>
    <w:semiHidden/>
    <w:pPr>
      <w:spacing w:line="360" w:lineRule="auto"/>
      <w:ind w:left="3119" w:hanging="2268"/>
      <w:jc w:val="both"/>
    </w:pPr>
    <w:rPr>
      <w:sz w:val="24"/>
    </w:rPr>
  </w:style>
  <w:style w:type="paragraph" w:styleId="Tekstpodstawowy2">
    <w:name w:val="Body Text 2"/>
    <w:basedOn w:val="Normalny"/>
    <w:semiHidden/>
    <w:pPr>
      <w:spacing w:line="360" w:lineRule="auto"/>
      <w:jc w:val="both"/>
    </w:pPr>
    <w:rPr>
      <w:rFonts w:ascii="Arial" w:hAnsi="Arial"/>
      <w:sz w:val="22"/>
    </w:rPr>
  </w:style>
  <w:style w:type="paragraph" w:styleId="Tekstpodstawowy">
    <w:name w:val="Body Text"/>
    <w:basedOn w:val="Normalny"/>
    <w:link w:val="TekstpodstawowyZnak"/>
    <w:semiHidden/>
    <w:pPr>
      <w:spacing w:line="360" w:lineRule="auto"/>
      <w:jc w:val="both"/>
    </w:pPr>
    <w:rPr>
      <w:sz w:val="24"/>
    </w:rPr>
  </w:style>
  <w:style w:type="paragraph" w:styleId="Stopka">
    <w:name w:val="footer"/>
    <w:basedOn w:val="Normalny"/>
    <w:link w:val="StopkaZnak"/>
    <w:uiPriority w:val="99"/>
    <w:unhideWhenUsed/>
    <w:rsid w:val="00884B1E"/>
    <w:pPr>
      <w:tabs>
        <w:tab w:val="center" w:pos="4536"/>
        <w:tab w:val="right" w:pos="9072"/>
      </w:tabs>
    </w:pPr>
  </w:style>
  <w:style w:type="character" w:customStyle="1" w:styleId="StopkaZnak">
    <w:name w:val="Stopka Znak"/>
    <w:basedOn w:val="Domylnaczcionkaakapitu"/>
    <w:link w:val="Stopka"/>
    <w:uiPriority w:val="99"/>
    <w:rsid w:val="00884B1E"/>
  </w:style>
  <w:style w:type="character" w:customStyle="1" w:styleId="TekstpodstawowywcityZnak">
    <w:name w:val="Tekst podstawowy wcięty Znak"/>
    <w:basedOn w:val="Domylnaczcionkaakapitu"/>
    <w:link w:val="Tekstpodstawowywcity"/>
    <w:rsid w:val="00531D42"/>
    <w:rPr>
      <w:sz w:val="24"/>
    </w:rPr>
  </w:style>
  <w:style w:type="character" w:customStyle="1" w:styleId="TekstpodstawowyZnak">
    <w:name w:val="Tekst podstawowy Znak"/>
    <w:basedOn w:val="Domylnaczcionkaakapitu"/>
    <w:link w:val="Tekstpodstawowy"/>
    <w:semiHidden/>
    <w:rsid w:val="002A2E78"/>
    <w:rPr>
      <w:sz w:val="24"/>
    </w:rPr>
  </w:style>
  <w:style w:type="paragraph" w:styleId="Akapitzlist">
    <w:name w:val="List Paragraph"/>
    <w:basedOn w:val="Normalny"/>
    <w:uiPriority w:val="34"/>
    <w:qFormat/>
    <w:rsid w:val="00D95F15"/>
    <w:pPr>
      <w:ind w:left="720"/>
      <w:contextualSpacing/>
    </w:pPr>
  </w:style>
  <w:style w:type="paragraph" w:styleId="Tekstprzypisudolnego">
    <w:name w:val="footnote text"/>
    <w:basedOn w:val="Normalny"/>
    <w:link w:val="TekstprzypisudolnegoZnak"/>
    <w:uiPriority w:val="99"/>
    <w:unhideWhenUsed/>
    <w:rsid w:val="0078419B"/>
  </w:style>
  <w:style w:type="character" w:customStyle="1" w:styleId="TekstprzypisudolnegoZnak">
    <w:name w:val="Tekst przypisu dolnego Znak"/>
    <w:basedOn w:val="Domylnaczcionkaakapitu"/>
    <w:link w:val="Tekstprzypisudolnego"/>
    <w:uiPriority w:val="99"/>
    <w:rsid w:val="0078419B"/>
  </w:style>
  <w:style w:type="character" w:styleId="Odwoanieprzypisudolnego">
    <w:name w:val="footnote reference"/>
    <w:uiPriority w:val="99"/>
    <w:unhideWhenUsed/>
    <w:rsid w:val="0078419B"/>
    <w:rPr>
      <w:vertAlign w:val="superscript"/>
    </w:rPr>
  </w:style>
  <w:style w:type="character" w:styleId="Hipercze">
    <w:name w:val="Hyperlink"/>
    <w:basedOn w:val="Domylnaczcionkaakapitu"/>
    <w:uiPriority w:val="99"/>
    <w:unhideWhenUsed/>
    <w:rsid w:val="00BC396C"/>
    <w:rPr>
      <w:color w:val="0000FF" w:themeColor="hyperlink"/>
      <w:u w:val="single"/>
    </w:rPr>
  </w:style>
  <w:style w:type="character" w:styleId="Odwoaniedokomentarza">
    <w:name w:val="annotation reference"/>
    <w:basedOn w:val="Domylnaczcionkaakapitu"/>
    <w:uiPriority w:val="99"/>
    <w:semiHidden/>
    <w:unhideWhenUsed/>
    <w:rsid w:val="00BC396C"/>
    <w:rPr>
      <w:sz w:val="16"/>
      <w:szCs w:val="16"/>
    </w:rPr>
  </w:style>
  <w:style w:type="paragraph" w:styleId="Tekstkomentarza">
    <w:name w:val="annotation text"/>
    <w:basedOn w:val="Normalny"/>
    <w:link w:val="TekstkomentarzaZnak"/>
    <w:uiPriority w:val="99"/>
    <w:semiHidden/>
    <w:unhideWhenUsed/>
    <w:rsid w:val="00BC396C"/>
  </w:style>
  <w:style w:type="character" w:customStyle="1" w:styleId="TekstkomentarzaZnak">
    <w:name w:val="Tekst komentarza Znak"/>
    <w:basedOn w:val="Domylnaczcionkaakapitu"/>
    <w:link w:val="Tekstkomentarza"/>
    <w:uiPriority w:val="99"/>
    <w:semiHidden/>
    <w:rsid w:val="00BC396C"/>
  </w:style>
  <w:style w:type="paragraph" w:styleId="Tematkomentarza">
    <w:name w:val="annotation subject"/>
    <w:basedOn w:val="Tekstkomentarza"/>
    <w:next w:val="Tekstkomentarza"/>
    <w:link w:val="TematkomentarzaZnak"/>
    <w:uiPriority w:val="99"/>
    <w:semiHidden/>
    <w:unhideWhenUsed/>
    <w:rsid w:val="00BC396C"/>
    <w:rPr>
      <w:b/>
      <w:bCs/>
    </w:rPr>
  </w:style>
  <w:style w:type="character" w:customStyle="1" w:styleId="TematkomentarzaZnak">
    <w:name w:val="Temat komentarza Znak"/>
    <w:basedOn w:val="TekstkomentarzaZnak"/>
    <w:link w:val="Tematkomentarza"/>
    <w:uiPriority w:val="99"/>
    <w:semiHidden/>
    <w:rsid w:val="00BC396C"/>
    <w:rPr>
      <w:b/>
      <w:bCs/>
    </w:rPr>
  </w:style>
  <w:style w:type="paragraph" w:styleId="Tekstdymka">
    <w:name w:val="Balloon Text"/>
    <w:basedOn w:val="Normalny"/>
    <w:link w:val="TekstdymkaZnak"/>
    <w:uiPriority w:val="99"/>
    <w:semiHidden/>
    <w:unhideWhenUsed/>
    <w:rsid w:val="00BC396C"/>
    <w:rPr>
      <w:rFonts w:ascii="Tahoma" w:hAnsi="Tahoma" w:cs="Tahoma"/>
      <w:sz w:val="16"/>
      <w:szCs w:val="16"/>
    </w:rPr>
  </w:style>
  <w:style w:type="character" w:customStyle="1" w:styleId="TekstdymkaZnak">
    <w:name w:val="Tekst dymka Znak"/>
    <w:basedOn w:val="Domylnaczcionkaakapitu"/>
    <w:link w:val="Tekstdymka"/>
    <w:uiPriority w:val="99"/>
    <w:semiHidden/>
    <w:rsid w:val="00BC396C"/>
    <w:rPr>
      <w:rFonts w:ascii="Tahoma" w:hAnsi="Tahoma" w:cs="Tahoma"/>
      <w:sz w:val="16"/>
      <w:szCs w:val="16"/>
    </w:rPr>
  </w:style>
  <w:style w:type="table" w:styleId="Tabela-Siatka">
    <w:name w:val="Table Grid"/>
    <w:basedOn w:val="Standardowy"/>
    <w:uiPriority w:val="59"/>
    <w:rsid w:val="00BC39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Znak">
    <w:name w:val="Nagłówek Znak"/>
    <w:basedOn w:val="Domylnaczcionkaakapitu"/>
    <w:link w:val="Nagwek"/>
    <w:uiPriority w:val="99"/>
    <w:rsid w:val="005242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qFormat/>
    <w:pPr>
      <w:keepNext/>
      <w:spacing w:before="240" w:after="60"/>
      <w:outlineLvl w:val="0"/>
    </w:pPr>
    <w:rPr>
      <w:rFonts w:ascii="Arial" w:hAnsi="Arial"/>
      <w:b/>
      <w:kern w:val="28"/>
      <w:sz w:val="28"/>
    </w:rPr>
  </w:style>
  <w:style w:type="paragraph" w:styleId="Nagwek4">
    <w:name w:val="heading 4"/>
    <w:basedOn w:val="Normalny"/>
    <w:next w:val="Normalny"/>
    <w:qFormat/>
    <w:pPr>
      <w:keepNext/>
      <w:spacing w:line="360" w:lineRule="auto"/>
      <w:ind w:left="567"/>
      <w:outlineLvl w:val="3"/>
    </w:pPr>
    <w:rPr>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pPr>
      <w:widowControl w:val="0"/>
      <w:spacing w:line="360" w:lineRule="auto"/>
      <w:jc w:val="center"/>
    </w:pPr>
    <w:rPr>
      <w:rFonts w:ascii="Arial" w:hAnsi="Arial"/>
      <w:b/>
      <w:sz w:val="24"/>
    </w:rPr>
  </w:style>
  <w:style w:type="paragraph" w:customStyle="1" w:styleId="Kropki">
    <w:name w:val="Kropki"/>
    <w:basedOn w:val="Normalny"/>
    <w:pPr>
      <w:widowControl w:val="0"/>
      <w:tabs>
        <w:tab w:val="left" w:leader="dot" w:pos="9072"/>
      </w:tabs>
      <w:spacing w:line="360" w:lineRule="auto"/>
      <w:jc w:val="right"/>
    </w:pPr>
    <w:rPr>
      <w:rFonts w:ascii="Arial" w:hAnsi="Arial"/>
      <w:noProof/>
      <w:sz w:val="24"/>
    </w:rPr>
  </w:style>
  <w:style w:type="paragraph" w:styleId="Nagwek">
    <w:name w:val="header"/>
    <w:basedOn w:val="Normalny"/>
    <w:link w:val="NagwekZnak"/>
    <w:uiPriority w:val="99"/>
    <w:pPr>
      <w:widowControl w:val="0"/>
      <w:tabs>
        <w:tab w:val="center" w:pos="4536"/>
        <w:tab w:val="right" w:pos="9072"/>
      </w:tabs>
    </w:pPr>
  </w:style>
  <w:style w:type="paragraph" w:styleId="Tekstpodstawowywcity">
    <w:name w:val="Body Text Indent"/>
    <w:basedOn w:val="Normalny"/>
    <w:link w:val="TekstpodstawowywcityZnak"/>
    <w:pPr>
      <w:spacing w:line="360" w:lineRule="auto"/>
      <w:ind w:left="709" w:hanging="1"/>
      <w:jc w:val="both"/>
    </w:pPr>
    <w:rPr>
      <w:sz w:val="24"/>
    </w:rPr>
  </w:style>
  <w:style w:type="paragraph" w:styleId="Tekstpodstawowywcity2">
    <w:name w:val="Body Text Indent 2"/>
    <w:basedOn w:val="Normalny"/>
    <w:semiHidden/>
    <w:pPr>
      <w:spacing w:line="360" w:lineRule="auto"/>
      <w:ind w:left="3261" w:hanging="2410"/>
      <w:jc w:val="both"/>
    </w:pPr>
    <w:rPr>
      <w:sz w:val="24"/>
    </w:rPr>
  </w:style>
  <w:style w:type="paragraph" w:styleId="Tekstpodstawowywcity3">
    <w:name w:val="Body Text Indent 3"/>
    <w:basedOn w:val="Normalny"/>
    <w:semiHidden/>
    <w:pPr>
      <w:spacing w:line="360" w:lineRule="auto"/>
      <w:ind w:left="3119" w:hanging="2268"/>
      <w:jc w:val="both"/>
    </w:pPr>
    <w:rPr>
      <w:sz w:val="24"/>
    </w:rPr>
  </w:style>
  <w:style w:type="paragraph" w:styleId="Tekstpodstawowy2">
    <w:name w:val="Body Text 2"/>
    <w:basedOn w:val="Normalny"/>
    <w:semiHidden/>
    <w:pPr>
      <w:spacing w:line="360" w:lineRule="auto"/>
      <w:jc w:val="both"/>
    </w:pPr>
    <w:rPr>
      <w:rFonts w:ascii="Arial" w:hAnsi="Arial"/>
      <w:sz w:val="22"/>
    </w:rPr>
  </w:style>
  <w:style w:type="paragraph" w:styleId="Tekstpodstawowy">
    <w:name w:val="Body Text"/>
    <w:basedOn w:val="Normalny"/>
    <w:link w:val="TekstpodstawowyZnak"/>
    <w:semiHidden/>
    <w:pPr>
      <w:spacing w:line="360" w:lineRule="auto"/>
      <w:jc w:val="both"/>
    </w:pPr>
    <w:rPr>
      <w:sz w:val="24"/>
    </w:rPr>
  </w:style>
  <w:style w:type="paragraph" w:styleId="Stopka">
    <w:name w:val="footer"/>
    <w:basedOn w:val="Normalny"/>
    <w:link w:val="StopkaZnak"/>
    <w:uiPriority w:val="99"/>
    <w:unhideWhenUsed/>
    <w:rsid w:val="00884B1E"/>
    <w:pPr>
      <w:tabs>
        <w:tab w:val="center" w:pos="4536"/>
        <w:tab w:val="right" w:pos="9072"/>
      </w:tabs>
    </w:pPr>
  </w:style>
  <w:style w:type="character" w:customStyle="1" w:styleId="StopkaZnak">
    <w:name w:val="Stopka Znak"/>
    <w:basedOn w:val="Domylnaczcionkaakapitu"/>
    <w:link w:val="Stopka"/>
    <w:uiPriority w:val="99"/>
    <w:rsid w:val="00884B1E"/>
  </w:style>
  <w:style w:type="character" w:customStyle="1" w:styleId="TekstpodstawowywcityZnak">
    <w:name w:val="Tekst podstawowy wcięty Znak"/>
    <w:basedOn w:val="Domylnaczcionkaakapitu"/>
    <w:link w:val="Tekstpodstawowywcity"/>
    <w:rsid w:val="00531D42"/>
    <w:rPr>
      <w:sz w:val="24"/>
    </w:rPr>
  </w:style>
  <w:style w:type="character" w:customStyle="1" w:styleId="TekstpodstawowyZnak">
    <w:name w:val="Tekst podstawowy Znak"/>
    <w:basedOn w:val="Domylnaczcionkaakapitu"/>
    <w:link w:val="Tekstpodstawowy"/>
    <w:semiHidden/>
    <w:rsid w:val="002A2E78"/>
    <w:rPr>
      <w:sz w:val="24"/>
    </w:rPr>
  </w:style>
  <w:style w:type="paragraph" w:styleId="Akapitzlist">
    <w:name w:val="List Paragraph"/>
    <w:basedOn w:val="Normalny"/>
    <w:uiPriority w:val="34"/>
    <w:qFormat/>
    <w:rsid w:val="00D95F15"/>
    <w:pPr>
      <w:ind w:left="720"/>
      <w:contextualSpacing/>
    </w:pPr>
  </w:style>
  <w:style w:type="paragraph" w:styleId="Tekstprzypisudolnego">
    <w:name w:val="footnote text"/>
    <w:basedOn w:val="Normalny"/>
    <w:link w:val="TekstprzypisudolnegoZnak"/>
    <w:uiPriority w:val="99"/>
    <w:unhideWhenUsed/>
    <w:rsid w:val="0078419B"/>
  </w:style>
  <w:style w:type="character" w:customStyle="1" w:styleId="TekstprzypisudolnegoZnak">
    <w:name w:val="Tekst przypisu dolnego Znak"/>
    <w:basedOn w:val="Domylnaczcionkaakapitu"/>
    <w:link w:val="Tekstprzypisudolnego"/>
    <w:uiPriority w:val="99"/>
    <w:rsid w:val="0078419B"/>
  </w:style>
  <w:style w:type="character" w:styleId="Odwoanieprzypisudolnego">
    <w:name w:val="footnote reference"/>
    <w:uiPriority w:val="99"/>
    <w:unhideWhenUsed/>
    <w:rsid w:val="0078419B"/>
    <w:rPr>
      <w:vertAlign w:val="superscript"/>
    </w:rPr>
  </w:style>
  <w:style w:type="character" w:styleId="Hipercze">
    <w:name w:val="Hyperlink"/>
    <w:basedOn w:val="Domylnaczcionkaakapitu"/>
    <w:uiPriority w:val="99"/>
    <w:unhideWhenUsed/>
    <w:rsid w:val="00BC396C"/>
    <w:rPr>
      <w:color w:val="0000FF" w:themeColor="hyperlink"/>
      <w:u w:val="single"/>
    </w:rPr>
  </w:style>
  <w:style w:type="character" w:styleId="Odwoaniedokomentarza">
    <w:name w:val="annotation reference"/>
    <w:basedOn w:val="Domylnaczcionkaakapitu"/>
    <w:uiPriority w:val="99"/>
    <w:semiHidden/>
    <w:unhideWhenUsed/>
    <w:rsid w:val="00BC396C"/>
    <w:rPr>
      <w:sz w:val="16"/>
      <w:szCs w:val="16"/>
    </w:rPr>
  </w:style>
  <w:style w:type="paragraph" w:styleId="Tekstkomentarza">
    <w:name w:val="annotation text"/>
    <w:basedOn w:val="Normalny"/>
    <w:link w:val="TekstkomentarzaZnak"/>
    <w:uiPriority w:val="99"/>
    <w:semiHidden/>
    <w:unhideWhenUsed/>
    <w:rsid w:val="00BC396C"/>
  </w:style>
  <w:style w:type="character" w:customStyle="1" w:styleId="TekstkomentarzaZnak">
    <w:name w:val="Tekst komentarza Znak"/>
    <w:basedOn w:val="Domylnaczcionkaakapitu"/>
    <w:link w:val="Tekstkomentarza"/>
    <w:uiPriority w:val="99"/>
    <w:semiHidden/>
    <w:rsid w:val="00BC396C"/>
  </w:style>
  <w:style w:type="paragraph" w:styleId="Tematkomentarza">
    <w:name w:val="annotation subject"/>
    <w:basedOn w:val="Tekstkomentarza"/>
    <w:next w:val="Tekstkomentarza"/>
    <w:link w:val="TematkomentarzaZnak"/>
    <w:uiPriority w:val="99"/>
    <w:semiHidden/>
    <w:unhideWhenUsed/>
    <w:rsid w:val="00BC396C"/>
    <w:rPr>
      <w:b/>
      <w:bCs/>
    </w:rPr>
  </w:style>
  <w:style w:type="character" w:customStyle="1" w:styleId="TematkomentarzaZnak">
    <w:name w:val="Temat komentarza Znak"/>
    <w:basedOn w:val="TekstkomentarzaZnak"/>
    <w:link w:val="Tematkomentarza"/>
    <w:uiPriority w:val="99"/>
    <w:semiHidden/>
    <w:rsid w:val="00BC396C"/>
    <w:rPr>
      <w:b/>
      <w:bCs/>
    </w:rPr>
  </w:style>
  <w:style w:type="paragraph" w:styleId="Tekstdymka">
    <w:name w:val="Balloon Text"/>
    <w:basedOn w:val="Normalny"/>
    <w:link w:val="TekstdymkaZnak"/>
    <w:uiPriority w:val="99"/>
    <w:semiHidden/>
    <w:unhideWhenUsed/>
    <w:rsid w:val="00BC396C"/>
    <w:rPr>
      <w:rFonts w:ascii="Tahoma" w:hAnsi="Tahoma" w:cs="Tahoma"/>
      <w:sz w:val="16"/>
      <w:szCs w:val="16"/>
    </w:rPr>
  </w:style>
  <w:style w:type="character" w:customStyle="1" w:styleId="TekstdymkaZnak">
    <w:name w:val="Tekst dymka Znak"/>
    <w:basedOn w:val="Domylnaczcionkaakapitu"/>
    <w:link w:val="Tekstdymka"/>
    <w:uiPriority w:val="99"/>
    <w:semiHidden/>
    <w:rsid w:val="00BC396C"/>
    <w:rPr>
      <w:rFonts w:ascii="Tahoma" w:hAnsi="Tahoma" w:cs="Tahoma"/>
      <w:sz w:val="16"/>
      <w:szCs w:val="16"/>
    </w:rPr>
  </w:style>
  <w:style w:type="table" w:styleId="Tabela-Siatka">
    <w:name w:val="Table Grid"/>
    <w:basedOn w:val="Standardowy"/>
    <w:uiPriority w:val="59"/>
    <w:rsid w:val="00BC39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Znak">
    <w:name w:val="Nagłówek Znak"/>
    <w:basedOn w:val="Domylnaczcionkaakapitu"/>
    <w:link w:val="Nagwek"/>
    <w:uiPriority w:val="99"/>
    <w:rsid w:val="005242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4730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miir.gov.p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LAWOM~1.BAU\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Template>
  <TotalTime>5</TotalTime>
  <Pages>8</Pages>
  <Words>1482</Words>
  <Characters>10591</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@v_przet#zamaw_nazwa</vt:lpstr>
    </vt:vector>
  </TitlesOfParts>
  <Company>Datacomp</Company>
  <LinksUpToDate>false</LinksUpToDate>
  <CharactersWithSpaces>12049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creator>Slawomir Baum</dc:creator>
  <cp:lastModifiedBy>Slawomir Baum</cp:lastModifiedBy>
  <cp:revision>2</cp:revision>
  <cp:lastPrinted>2001-01-09T17:10:00Z</cp:lastPrinted>
  <dcterms:created xsi:type="dcterms:W3CDTF">2020-08-13T15:47:00Z</dcterms:created>
  <dcterms:modified xsi:type="dcterms:W3CDTF">2020-08-14T09:21:00Z</dcterms:modified>
</cp:coreProperties>
</file>